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C4" w:rsidRPr="001C518A" w:rsidRDefault="00A279E2" w:rsidP="00A279E2">
      <w:pPr>
        <w:jc w:val="center"/>
        <w:rPr>
          <w:b/>
        </w:rPr>
      </w:pPr>
      <w:r>
        <w:rPr>
          <w:b/>
        </w:rPr>
        <w:t>SCOPE OF WOR</w:t>
      </w:r>
      <w:r w:rsidRPr="001C518A">
        <w:rPr>
          <w:b/>
        </w:rPr>
        <w:t>K</w:t>
      </w:r>
      <w:r w:rsidR="001C518A" w:rsidRPr="001C518A">
        <w:rPr>
          <w:b/>
        </w:rPr>
        <w:t xml:space="preserve"> </w:t>
      </w:r>
      <w:ins w:id="0" w:author="Gerry J McChesney" w:date="2016-06-23T10:50:00Z">
        <w:r w:rsidR="001C518A" w:rsidRPr="001C518A">
          <w:rPr>
            <w:b/>
          </w:rPr>
          <w:t xml:space="preserve">or </w:t>
        </w:r>
        <w:r w:rsidR="001C518A" w:rsidRPr="001C518A">
          <w:rPr>
            <w:b/>
            <w:rPrChange w:id="1" w:author="Gerry J McChesney" w:date="2016-06-23T10:51:00Z">
              <w:rPr>
                <w:sz w:val="23"/>
                <w:szCs w:val="23"/>
              </w:rPr>
            </w:rPrChange>
          </w:rPr>
          <w:t>STATEMENT OF OBJECTIVES (SSO</w:t>
        </w:r>
        <w:proofErr w:type="gramStart"/>
        <w:r w:rsidR="001C518A" w:rsidRPr="001C518A">
          <w:rPr>
            <w:b/>
            <w:rPrChange w:id="2" w:author="Gerry J McChesney" w:date="2016-06-23T10:51:00Z">
              <w:rPr>
                <w:sz w:val="23"/>
                <w:szCs w:val="23"/>
              </w:rPr>
            </w:rPrChange>
          </w:rPr>
          <w:t>)</w:t>
        </w:r>
      </w:ins>
      <w:ins w:id="3" w:author="Gerry J McChesney" w:date="2016-06-23T10:52:00Z">
        <w:r w:rsidR="001C518A">
          <w:rPr>
            <w:b/>
          </w:rPr>
          <w:t>(</w:t>
        </w:r>
      </w:ins>
      <w:proofErr w:type="gramEnd"/>
      <w:ins w:id="4" w:author="Gerry J McChesney" w:date="2016-06-23T10:51:00Z">
        <w:r w:rsidR="001C518A">
          <w:rPr>
            <w:b/>
          </w:rPr>
          <w:t>?</w:t>
        </w:r>
      </w:ins>
      <w:ins w:id="5" w:author="Gerry J McChesney" w:date="2016-06-23T10:52:00Z">
        <w:r w:rsidR="001C518A">
          <w:rPr>
            <w:b/>
          </w:rPr>
          <w:t>)</w:t>
        </w:r>
      </w:ins>
    </w:p>
    <w:p w:rsidR="00A279E2" w:rsidRPr="00A279E2" w:rsidRDefault="001C518A" w:rsidP="00A279E2">
      <w:pPr>
        <w:jc w:val="center"/>
        <w:rPr>
          <w:b/>
        </w:rPr>
      </w:pPr>
      <w:r>
        <w:rPr>
          <w:b/>
        </w:rPr>
        <w:t>NATIONAL ENVIRONMENTAL POLICY ACT</w:t>
      </w:r>
      <w:r w:rsidR="00A279E2" w:rsidRPr="00A279E2">
        <w:rPr>
          <w:b/>
        </w:rPr>
        <w:t xml:space="preserve"> </w:t>
      </w:r>
      <w:r w:rsidR="00C90F1E">
        <w:rPr>
          <w:b/>
        </w:rPr>
        <w:t>SERVICES</w:t>
      </w:r>
      <w:r>
        <w:rPr>
          <w:b/>
        </w:rPr>
        <w:t xml:space="preserve"> for</w:t>
      </w:r>
    </w:p>
    <w:p w:rsidR="00C90F1E" w:rsidRDefault="00A279E2" w:rsidP="00A279E2">
      <w:pPr>
        <w:jc w:val="center"/>
        <w:rPr>
          <w:ins w:id="6" w:author="Sandy" w:date="2016-02-29T15:45:00Z"/>
          <w:b/>
        </w:rPr>
      </w:pPr>
      <w:r w:rsidRPr="00A279E2">
        <w:rPr>
          <w:b/>
        </w:rPr>
        <w:t xml:space="preserve">SOUTH FARALLON ISLANDS HOUSE MOUSE ERADICATION </w:t>
      </w:r>
    </w:p>
    <w:p w:rsidR="00A279E2" w:rsidRPr="00A279E2" w:rsidRDefault="00A279E2" w:rsidP="00A279E2">
      <w:pPr>
        <w:jc w:val="center"/>
        <w:rPr>
          <w:b/>
        </w:rPr>
      </w:pPr>
      <w:r w:rsidRPr="00A279E2">
        <w:rPr>
          <w:b/>
        </w:rPr>
        <w:t>ENVIRONMENTAL IMPACT STATEMENT</w:t>
      </w:r>
    </w:p>
    <w:p w:rsidR="00A279E2" w:rsidRDefault="00A279E2" w:rsidP="00A279E2">
      <w:pPr>
        <w:jc w:val="center"/>
      </w:pPr>
    </w:p>
    <w:p w:rsidR="00A279E2" w:rsidRDefault="00A279E2" w:rsidP="00A279E2"/>
    <w:p w:rsidR="00A279E2" w:rsidRPr="004E08AE" w:rsidRDefault="00A279E2" w:rsidP="00A279E2"/>
    <w:p w:rsidR="001C518A" w:rsidRDefault="001C518A" w:rsidP="001C518A">
      <w:pPr>
        <w:pStyle w:val="Default"/>
        <w:rPr>
          <w:sz w:val="23"/>
          <w:szCs w:val="23"/>
        </w:rPr>
      </w:pPr>
      <w:r>
        <w:rPr>
          <w:b/>
          <w:bCs/>
          <w:sz w:val="23"/>
          <w:szCs w:val="23"/>
        </w:rPr>
        <w:t xml:space="preserve">1. GENERAL: </w:t>
      </w:r>
    </w:p>
    <w:p w:rsidR="00EB26B4" w:rsidRDefault="001C518A" w:rsidP="001C518A">
      <w:pPr>
        <w:pStyle w:val="Default"/>
        <w:ind w:firstLine="720"/>
        <w:rPr>
          <w:sz w:val="23"/>
          <w:szCs w:val="23"/>
        </w:rPr>
      </w:pPr>
      <w:r>
        <w:rPr>
          <w:b/>
          <w:bCs/>
          <w:sz w:val="23"/>
          <w:szCs w:val="23"/>
        </w:rPr>
        <w:t xml:space="preserve">1.1 Introduction. </w:t>
      </w:r>
      <w:r w:rsidR="00EB26B4">
        <w:rPr>
          <w:sz w:val="23"/>
          <w:szCs w:val="23"/>
        </w:rPr>
        <w:t xml:space="preserve">Under this task order, the Contractor shall assist the U.S. Fish and Wildlife Service (Service) in the preparation of </w:t>
      </w:r>
      <w:r w:rsidR="00337C2C">
        <w:rPr>
          <w:sz w:val="23"/>
          <w:szCs w:val="23"/>
        </w:rPr>
        <w:t>a</w:t>
      </w:r>
      <w:r w:rsidR="00EB26B4">
        <w:rPr>
          <w:sz w:val="23"/>
          <w:szCs w:val="23"/>
        </w:rPr>
        <w:t xml:space="preserve"> Final Environmental Impact Statement (EIS) and related </w:t>
      </w:r>
      <w:r w:rsidR="00337C2C">
        <w:rPr>
          <w:sz w:val="23"/>
          <w:szCs w:val="23"/>
        </w:rPr>
        <w:t xml:space="preserve">environmental compliance </w:t>
      </w:r>
      <w:r w:rsidR="00EB26B4">
        <w:rPr>
          <w:sz w:val="23"/>
          <w:szCs w:val="23"/>
        </w:rPr>
        <w:t>documents for the proposed South Farallon Islands House Mouse Eradication.</w:t>
      </w:r>
      <w:r w:rsidR="00337C2C">
        <w:rPr>
          <w:sz w:val="23"/>
          <w:szCs w:val="23"/>
        </w:rPr>
        <w:t xml:space="preserve"> The Draft EIS was completed in 2013.</w:t>
      </w:r>
    </w:p>
    <w:p w:rsidR="00E7693F" w:rsidRPr="004E08AE" w:rsidRDefault="00E7693F" w:rsidP="002C083C">
      <w:pPr>
        <w:pStyle w:val="Default"/>
      </w:pPr>
    </w:p>
    <w:p w:rsidR="00233BC9" w:rsidRDefault="001C518A" w:rsidP="001C518A">
      <w:pPr>
        <w:pStyle w:val="Default"/>
        <w:ind w:firstLine="720"/>
      </w:pPr>
      <w:r w:rsidRPr="001C518A">
        <w:rPr>
          <w:b/>
        </w:rPr>
        <w:t>1.2. Background.</w:t>
      </w:r>
      <w:r>
        <w:t xml:space="preserve"> </w:t>
      </w:r>
    </w:p>
    <w:p w:rsidR="00E33A50" w:rsidRPr="004E08AE" w:rsidRDefault="00233BC9" w:rsidP="00233BC9">
      <w:pPr>
        <w:pStyle w:val="Default"/>
        <w:ind w:left="720" w:firstLine="720"/>
      </w:pPr>
      <w:r w:rsidRPr="00233BC9">
        <w:rPr>
          <w:b/>
        </w:rPr>
        <w:t>1.2.1</w:t>
      </w:r>
      <w:proofErr w:type="gramStart"/>
      <w:r w:rsidRPr="00233BC9">
        <w:rPr>
          <w:b/>
        </w:rPr>
        <w:t>.  Site</w:t>
      </w:r>
      <w:proofErr w:type="gramEnd"/>
      <w:r w:rsidRPr="00233BC9">
        <w:rPr>
          <w:b/>
        </w:rPr>
        <w:t xml:space="preserve"> </w:t>
      </w:r>
      <w:r>
        <w:rPr>
          <w:b/>
        </w:rPr>
        <w:t>d</w:t>
      </w:r>
      <w:r w:rsidRPr="00233BC9">
        <w:rPr>
          <w:b/>
        </w:rPr>
        <w:t>escription.</w:t>
      </w:r>
      <w:r>
        <w:t xml:space="preserve"> </w:t>
      </w:r>
      <w:r w:rsidR="00E33A50" w:rsidRPr="004E08AE">
        <w:t xml:space="preserve">The South </w:t>
      </w:r>
      <w:proofErr w:type="spellStart"/>
      <w:r w:rsidR="00E33A50" w:rsidRPr="004E08AE">
        <w:t>Farallon</w:t>
      </w:r>
      <w:proofErr w:type="spellEnd"/>
      <w:r w:rsidR="00E33A50" w:rsidRPr="004E08AE">
        <w:t xml:space="preserve"> Islands are located about 27 miles west of San Francisco, California.  The islands </w:t>
      </w:r>
      <w:r w:rsidR="005E751F">
        <w:t>encompass 120 acres</w:t>
      </w:r>
      <w:r w:rsidR="005E751F" w:rsidRPr="004E08AE">
        <w:t xml:space="preserve"> </w:t>
      </w:r>
      <w:r w:rsidR="005E751F">
        <w:t xml:space="preserve">and </w:t>
      </w:r>
      <w:r w:rsidR="00E33A50" w:rsidRPr="004E08AE">
        <w:t xml:space="preserve">are part of the Farallon National Wildlife Refuge (Farallon NWR), managed by the </w:t>
      </w:r>
      <w:r w:rsidR="003335F1">
        <w:t>Service</w:t>
      </w:r>
      <w:r w:rsidR="00E33A50" w:rsidRPr="004E08AE">
        <w:t>, San Francisco Bay National Wildlife Refuge Complex (Complex)</w:t>
      </w:r>
      <w:r w:rsidR="000A7F18">
        <w:t xml:space="preserve">. </w:t>
      </w:r>
      <w:r w:rsidR="00E33A50" w:rsidRPr="004E08AE">
        <w:t xml:space="preserve">The </w:t>
      </w:r>
      <w:proofErr w:type="spellStart"/>
      <w:r w:rsidR="00E33A50" w:rsidRPr="004E08AE">
        <w:t>Farallon</w:t>
      </w:r>
      <w:proofErr w:type="spellEnd"/>
      <w:r w:rsidR="00E33A50" w:rsidRPr="004E08AE">
        <w:t xml:space="preserve"> NWR headquarters is located in Fremont, California.</w:t>
      </w:r>
    </w:p>
    <w:p w:rsidR="00E21232" w:rsidRPr="004E08AE" w:rsidRDefault="00E21232" w:rsidP="002C083C">
      <w:pPr>
        <w:pStyle w:val="Default"/>
      </w:pPr>
    </w:p>
    <w:p w:rsidR="00E21232" w:rsidRPr="004E08AE" w:rsidRDefault="00E21232" w:rsidP="00233BC9">
      <w:pPr>
        <w:pStyle w:val="Default"/>
        <w:ind w:left="720" w:firstLine="720"/>
      </w:pPr>
      <w:r w:rsidRPr="004E08AE">
        <w:t xml:space="preserve">The </w:t>
      </w:r>
      <w:proofErr w:type="spellStart"/>
      <w:r w:rsidRPr="004E08AE">
        <w:t>Farallon</w:t>
      </w:r>
      <w:proofErr w:type="spellEnd"/>
      <w:r w:rsidRPr="004E08AE">
        <w:t xml:space="preserve"> Islands host a unique ecosystem of the Northeast Pacific Ocean.  The largest islands of the group, the South Farallon Islands, include two main islands (Southeast Farallon and West End Islands) and several smaller islets.  These islands host the largest seabird breeding colony in the contiguous United States, with nearly</w:t>
      </w:r>
      <w:r w:rsidR="00AF7A0B" w:rsidRPr="004E08AE">
        <w:t xml:space="preserve"> </w:t>
      </w:r>
      <w:r w:rsidRPr="004E08AE">
        <w:t>300,000 birds of 13 species. Three species have their largest colonies in the world here: ashy storm-petrel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rPr>
          <w:i/>
        </w:rPr>
        <w:t>)</w:t>
      </w:r>
      <w:r w:rsidRPr="004E08AE">
        <w:t>, Brandt’s cormorant (</w:t>
      </w:r>
      <w:proofErr w:type="spellStart"/>
      <w:r w:rsidRPr="004E08AE">
        <w:rPr>
          <w:i/>
        </w:rPr>
        <w:t>Phalacrocorax</w:t>
      </w:r>
      <w:proofErr w:type="spellEnd"/>
      <w:r w:rsidRPr="004E08AE">
        <w:rPr>
          <w:i/>
        </w:rPr>
        <w:t xml:space="preserve"> </w:t>
      </w:r>
      <w:proofErr w:type="spellStart"/>
      <w:r w:rsidRPr="004E08AE">
        <w:rPr>
          <w:i/>
        </w:rPr>
        <w:t>penicillatus</w:t>
      </w:r>
      <w:proofErr w:type="spellEnd"/>
      <w:r w:rsidRPr="004E08AE">
        <w:rPr>
          <w:i/>
        </w:rPr>
        <w:t xml:space="preserve">) </w:t>
      </w:r>
      <w:r w:rsidRPr="004E08AE">
        <w:t>and western gull (</w:t>
      </w:r>
      <w:proofErr w:type="spellStart"/>
      <w:r w:rsidRPr="004E08AE">
        <w:rPr>
          <w:i/>
        </w:rPr>
        <w:t>Larus</w:t>
      </w:r>
      <w:proofErr w:type="spellEnd"/>
      <w:r w:rsidRPr="004E08AE">
        <w:rPr>
          <w:i/>
        </w:rPr>
        <w:t xml:space="preserve"> </w:t>
      </w:r>
      <w:proofErr w:type="spellStart"/>
      <w:r w:rsidRPr="004E08AE">
        <w:rPr>
          <w:i/>
        </w:rPr>
        <w:t>occidentalis</w:t>
      </w:r>
      <w:proofErr w:type="spellEnd"/>
      <w:r w:rsidRPr="004E08AE">
        <w:rPr>
          <w:i/>
        </w:rPr>
        <w:t>)</w:t>
      </w:r>
      <w:r w:rsidRPr="004E08AE">
        <w:t>.  Five species of marine mammal also occur and breed there regularly. The islands host the endemic Farallon camel cricket (</w:t>
      </w:r>
      <w:proofErr w:type="spellStart"/>
      <w:r w:rsidRPr="004E08AE">
        <w:rPr>
          <w:i/>
        </w:rPr>
        <w:t>Farallonophilus</w:t>
      </w:r>
      <w:proofErr w:type="spellEnd"/>
      <w:r w:rsidRPr="004E08AE">
        <w:rPr>
          <w:i/>
        </w:rPr>
        <w:t xml:space="preserve"> </w:t>
      </w:r>
      <w:proofErr w:type="spellStart"/>
      <w:r w:rsidRPr="004E08AE">
        <w:rPr>
          <w:i/>
        </w:rPr>
        <w:t>cavernicolus</w:t>
      </w:r>
      <w:proofErr w:type="spellEnd"/>
      <w:r w:rsidRPr="004E08AE">
        <w:t>), an endemic subspecies of the arboreal salamander (</w:t>
      </w:r>
      <w:proofErr w:type="spellStart"/>
      <w:r w:rsidRPr="004E08AE">
        <w:rPr>
          <w:i/>
        </w:rPr>
        <w:t>Aneides</w:t>
      </w:r>
      <w:proofErr w:type="spellEnd"/>
      <w:r w:rsidRPr="004E08AE">
        <w:rPr>
          <w:i/>
        </w:rPr>
        <w:t xml:space="preserve"> </w:t>
      </w:r>
      <w:proofErr w:type="spellStart"/>
      <w:r w:rsidRPr="004E08AE">
        <w:rPr>
          <w:i/>
        </w:rPr>
        <w:t>lugubris</w:t>
      </w:r>
      <w:proofErr w:type="spellEnd"/>
      <w:r w:rsidRPr="004E08AE">
        <w:rPr>
          <w:i/>
        </w:rPr>
        <w:t xml:space="preserve"> </w:t>
      </w:r>
      <w:proofErr w:type="spellStart"/>
      <w:r w:rsidRPr="004E08AE">
        <w:rPr>
          <w:i/>
        </w:rPr>
        <w:t>farallonensis</w:t>
      </w:r>
      <w:proofErr w:type="spellEnd"/>
      <w:r w:rsidRPr="004E08AE">
        <w:t xml:space="preserve">), </w:t>
      </w:r>
      <w:r w:rsidR="006058FD">
        <w:t xml:space="preserve">and </w:t>
      </w:r>
      <w:r w:rsidRPr="004E08AE">
        <w:t>many other species of insects and other invertebrates.  The native plant community is unique and is dominated by the maritime goldfield (</w:t>
      </w:r>
      <w:proofErr w:type="spellStart"/>
      <w:r w:rsidRPr="004E08AE">
        <w:rPr>
          <w:i/>
        </w:rPr>
        <w:t>Lasthenia</w:t>
      </w:r>
      <w:proofErr w:type="spellEnd"/>
      <w:r w:rsidRPr="004E08AE">
        <w:rPr>
          <w:i/>
        </w:rPr>
        <w:t xml:space="preserve"> </w:t>
      </w:r>
      <w:proofErr w:type="spellStart"/>
      <w:r w:rsidRPr="004E08AE">
        <w:rPr>
          <w:i/>
        </w:rPr>
        <w:t>maritima</w:t>
      </w:r>
      <w:proofErr w:type="spellEnd"/>
      <w:r w:rsidRPr="004E08AE">
        <w:t xml:space="preserve">), an annual </w:t>
      </w:r>
      <w:r w:rsidR="008F7406">
        <w:t xml:space="preserve">composite </w:t>
      </w:r>
      <w:r w:rsidRPr="004E08AE">
        <w:t xml:space="preserve">that is endemic to California and Oregon seabird nesting islands. </w:t>
      </w:r>
    </w:p>
    <w:p w:rsidR="00E33A50" w:rsidRPr="004E08AE" w:rsidRDefault="00E33A50" w:rsidP="002C083C">
      <w:pPr>
        <w:pStyle w:val="Default"/>
      </w:pPr>
      <w:r w:rsidRPr="004E08AE">
        <w:t xml:space="preserve">  </w:t>
      </w:r>
    </w:p>
    <w:p w:rsidR="00C85D41" w:rsidRPr="004E08AE" w:rsidRDefault="002C083C" w:rsidP="00233BC9">
      <w:pPr>
        <w:pStyle w:val="Default"/>
        <w:ind w:left="720" w:firstLine="720"/>
      </w:pPr>
      <w:r w:rsidRPr="004E08AE">
        <w:t xml:space="preserve">House mice </w:t>
      </w:r>
      <w:r w:rsidR="00566420" w:rsidRPr="004E08AE">
        <w:t>(</w:t>
      </w:r>
      <w:proofErr w:type="spellStart"/>
      <w:r w:rsidR="00566420" w:rsidRPr="004E08AE">
        <w:rPr>
          <w:i/>
        </w:rPr>
        <w:t>Mus</w:t>
      </w:r>
      <w:proofErr w:type="spellEnd"/>
      <w:r w:rsidR="00566420" w:rsidRPr="004E08AE">
        <w:rPr>
          <w:i/>
        </w:rPr>
        <w:t xml:space="preserve"> </w:t>
      </w:r>
      <w:proofErr w:type="spellStart"/>
      <w:r w:rsidR="00566420" w:rsidRPr="004E08AE">
        <w:rPr>
          <w:i/>
        </w:rPr>
        <w:t>musculus</w:t>
      </w:r>
      <w:proofErr w:type="spellEnd"/>
      <w:r w:rsidR="00566420" w:rsidRPr="004E08AE">
        <w:t xml:space="preserve">) </w:t>
      </w:r>
      <w:r w:rsidRPr="004E08AE">
        <w:t xml:space="preserve">are native to Eurasia and were introduced to the </w:t>
      </w:r>
      <w:r w:rsidR="00566420" w:rsidRPr="004E08AE">
        <w:t>South Farallon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Farallones </w:t>
      </w:r>
      <w:r w:rsidRPr="004E08AE">
        <w:t>have experienced considerable ecosystem degradation</w:t>
      </w:r>
      <w:r w:rsidR="00D34FEB" w:rsidRPr="004E08AE">
        <w:t xml:space="preserve"> as a result</w:t>
      </w:r>
      <w:r w:rsidRPr="004E08AE">
        <w:t xml:space="preserve">.  </w:t>
      </w:r>
      <w:r w:rsidR="008F7406">
        <w:t>O</w:t>
      </w:r>
      <w:r w:rsidR="008F7406" w:rsidRPr="004E08AE">
        <w:t>n the Farallones</w:t>
      </w:r>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proofErr w:type="spellStart"/>
      <w:r w:rsidR="00FD4403" w:rsidRPr="004E08AE">
        <w:rPr>
          <w:i/>
        </w:rPr>
        <w:t>Athene</w:t>
      </w:r>
      <w:proofErr w:type="spellEnd"/>
      <w:r w:rsidR="00FD4403" w:rsidRPr="004E08AE">
        <w:rPr>
          <w:i/>
        </w:rPr>
        <w:t xml:space="preserve"> </w:t>
      </w:r>
      <w:proofErr w:type="spellStart"/>
      <w:r w:rsidR="00FD4403" w:rsidRPr="004E08AE">
        <w:rPr>
          <w:i/>
        </w:rPr>
        <w:t>cunicularia</w:t>
      </w:r>
      <w:proofErr w:type="spellEnd"/>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t>
      </w:r>
      <w:proofErr w:type="gramStart"/>
      <w:r w:rsidRPr="004E08AE">
        <w:t xml:space="preserve">When </w:t>
      </w:r>
      <w:r w:rsidR="008F7406">
        <w:t xml:space="preserve">the </w:t>
      </w:r>
      <w:r w:rsidRPr="004E08AE">
        <w:t>mouse population crash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t xml:space="preserve">), </w:t>
      </w:r>
      <w:r w:rsidR="00C90F1E">
        <w:t xml:space="preserve">adversely </w:t>
      </w:r>
      <w:r w:rsidR="008F7406">
        <w:t xml:space="preserve">impacting this </w:t>
      </w:r>
      <w:r w:rsidRPr="004E08AE">
        <w:t>rare species</w:t>
      </w:r>
      <w:r w:rsidR="008F7406">
        <w:t>’ population</w:t>
      </w:r>
      <w:r w:rsidRPr="004E08AE">
        <w:t>.</w:t>
      </w:r>
      <w:proofErr w:type="gramEnd"/>
      <w:r w:rsidRPr="004E08AE">
        <w:t xml:space="preserve">  </w:t>
      </w:r>
      <w:r w:rsidR="00566420" w:rsidRPr="004E08AE">
        <w:t>The invasive m</w:t>
      </w:r>
      <w:r w:rsidRPr="004E08AE">
        <w:t xml:space="preserve">ice feed on a variety of items including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impacting their populations and disrupting the native Farallon ecosystem</w:t>
      </w:r>
      <w:r w:rsidRPr="004E08AE">
        <w:t xml:space="preserve">.  </w:t>
      </w:r>
      <w:r w:rsidR="00C85D41" w:rsidRPr="004E08AE">
        <w:t xml:space="preserve">Mice feed on the </w:t>
      </w:r>
      <w:r w:rsidR="008F7406">
        <w:t xml:space="preserve">extremely rare and </w:t>
      </w:r>
      <w:r w:rsidR="00C85D41" w:rsidRPr="004E08AE">
        <w:t xml:space="preserve">endemic Farallon camel cricket, found nowhere else.  The mice likely suppress native plant </w:t>
      </w:r>
      <w:r w:rsidR="00C85D41" w:rsidRPr="004E08AE">
        <w:lastRenderedPageBreak/>
        <w:t>populations and spread the seeds of invasive plants.  Also, m</w:t>
      </w:r>
      <w:r w:rsidRPr="004E08AE">
        <w:t>ice likely compete for food with the endemic Farallon arboreal salamander</w:t>
      </w:r>
      <w:r w:rsidR="008F7406">
        <w:t xml:space="preserve"> and may even feed on salamander eggs or young</w:t>
      </w:r>
      <w:r w:rsidRPr="004E08AE">
        <w:t xml:space="preserve">.  </w:t>
      </w:r>
    </w:p>
    <w:p w:rsidR="00C85D41" w:rsidRPr="004E08AE" w:rsidRDefault="00C85D41" w:rsidP="002C083C">
      <w:pPr>
        <w:pStyle w:val="Default"/>
      </w:pPr>
    </w:p>
    <w:p w:rsidR="00233BC9" w:rsidRPr="004E08AE" w:rsidRDefault="0001772E" w:rsidP="00712F0F">
      <w:pPr>
        <w:ind w:left="720" w:firstLine="720"/>
        <w:rPr>
          <w:iCs/>
        </w:rPr>
      </w:pPr>
      <w:r>
        <w:rPr>
          <w:b/>
        </w:rPr>
        <w:t xml:space="preserve">1.2.2. </w:t>
      </w:r>
      <w:r w:rsidR="00233BC9" w:rsidRPr="00233BC9">
        <w:rPr>
          <w:b/>
        </w:rPr>
        <w:t>Description of NEPA process to date.</w:t>
      </w:r>
      <w:r w:rsidR="00233BC9">
        <w:t xml:space="preserve">  </w:t>
      </w:r>
      <w:r w:rsidR="003335F1">
        <w:t>To address impacts from invasive house mice on the Farallon</w:t>
      </w:r>
      <w:r w:rsidR="0035779E">
        <w:t xml:space="preserve"> ecosystem</w:t>
      </w:r>
      <w:r w:rsidR="003335F1">
        <w:t>, t</w:t>
      </w:r>
      <w:r w:rsidR="00EC7D1B" w:rsidRPr="004E08AE">
        <w:t>he Service</w:t>
      </w:r>
      <w:r w:rsidR="0035779E">
        <w:t xml:space="preserve"> </w:t>
      </w:r>
      <w:r w:rsidR="003335F1">
        <w:t>h</w:t>
      </w:r>
      <w:r w:rsidR="0035779E">
        <w:t>as proposed eradicating the mice</w:t>
      </w:r>
      <w:r w:rsidR="003335F1">
        <w:t xml:space="preserve">.  </w:t>
      </w:r>
      <w:r w:rsidR="00025876">
        <w:t>Successful e</w:t>
      </w:r>
      <w:r w:rsidR="0035779E">
        <w:t xml:space="preserve">radications of invasive mice and rats have been conducted on over 500 islands worldwide.  </w:t>
      </w:r>
      <w:r w:rsidR="00233BC9" w:rsidRPr="004E08AE">
        <w:t xml:space="preserve">The Service, along with project partners Island Conservation and Point Blue Conservation Science, began work on an Environmental Assessment (EA) to develop and analyze alternatives for proposed house mouse eradication from the South </w:t>
      </w:r>
      <w:proofErr w:type="spellStart"/>
      <w:r w:rsidR="00233BC9" w:rsidRPr="004E08AE">
        <w:t>Farallon</w:t>
      </w:r>
      <w:proofErr w:type="spellEnd"/>
      <w:r w:rsidR="00233BC9" w:rsidRPr="004E08AE">
        <w:t xml:space="preserve"> Islands in 2006.  After an initial draft was completed, a decision was made to switch from an EA to an EIS based on potential significant impacts to the human environment, including potential public controversy regarding the project.  On </w:t>
      </w:r>
      <w:r w:rsidR="00233BC9" w:rsidRPr="00B46C3C">
        <w:t>April 13, 2011,</w:t>
      </w:r>
      <w:r w:rsidR="00233BC9" w:rsidRPr="004E08AE">
        <w:t xml:space="preserve"> the Service published a Notice of Intent (NOI) to </w:t>
      </w:r>
      <w:r w:rsidR="00233BC9">
        <w:t>prepare</w:t>
      </w:r>
      <w:r w:rsidR="00233BC9" w:rsidRPr="004E08AE">
        <w:t xml:space="preserve"> an EIS to analyze and develop alternatives to eradicate house mice from the South </w:t>
      </w:r>
      <w:proofErr w:type="spellStart"/>
      <w:r w:rsidR="00233BC9" w:rsidRPr="004E08AE">
        <w:t>Farallon</w:t>
      </w:r>
      <w:proofErr w:type="spellEnd"/>
      <w:r w:rsidR="00233BC9" w:rsidRPr="004E08AE">
        <w:t xml:space="preserve"> Islands</w:t>
      </w:r>
      <w:r w:rsidR="00233BC9">
        <w:t xml:space="preserve">. On </w:t>
      </w:r>
      <w:r w:rsidR="0098056A">
        <w:t>May 12, 2011</w:t>
      </w:r>
      <w:r w:rsidR="00233BC9">
        <w:t>,</w:t>
      </w:r>
      <w:r w:rsidR="00233BC9" w:rsidRPr="004E08AE">
        <w:t xml:space="preserve"> a public </w:t>
      </w:r>
      <w:r w:rsidR="00233BC9">
        <w:t xml:space="preserve">scoping </w:t>
      </w:r>
      <w:r w:rsidR="00233BC9" w:rsidRPr="004E08AE">
        <w:t xml:space="preserve">meeting was held to describe the project and take public comments.  </w:t>
      </w:r>
    </w:p>
    <w:p w:rsidR="00233BC9" w:rsidRDefault="00233BC9" w:rsidP="00233BC9">
      <w:pPr>
        <w:pStyle w:val="BodyText"/>
        <w:ind w:firstLine="720"/>
        <w:jc w:val="left"/>
      </w:pPr>
    </w:p>
    <w:p w:rsidR="00712F0F" w:rsidRPr="004E08AE" w:rsidRDefault="00712F0F" w:rsidP="00712F0F">
      <w:pPr>
        <w:ind w:left="720" w:firstLine="720"/>
        <w:rPr>
          <w:iCs/>
        </w:rPr>
      </w:pPr>
      <w:r w:rsidRPr="004E08AE">
        <w:t>Starting with the NOI, the mouse eradication project has been controversial with certain public</w:t>
      </w:r>
      <w:r>
        <w:t xml:space="preserve"> groups</w:t>
      </w:r>
      <w:r w:rsidRPr="004E08AE">
        <w:t>.  Shortly after the N</w:t>
      </w:r>
      <w:r>
        <w:t>OI public meeting, Marin County-</w:t>
      </w:r>
      <w:r w:rsidRPr="004E08AE">
        <w:t xml:space="preserve">based wildlife rehabilitation facility </w:t>
      </w:r>
      <w:proofErr w:type="spellStart"/>
      <w:r w:rsidRPr="004E08AE">
        <w:rPr>
          <w:i/>
        </w:rPr>
        <w:t>Wildcare</w:t>
      </w:r>
      <w:proofErr w:type="spellEnd"/>
      <w:r w:rsidRPr="004E08AE">
        <w:t xml:space="preserve"> circulated a petition denouncing the project because of the potential use </w:t>
      </w:r>
      <w:r>
        <w:t xml:space="preserve">of </w:t>
      </w:r>
      <w:r w:rsidRPr="004E08AE">
        <w:t xml:space="preserve">rodenticides in the eradication.  Rodenticides, in particular the anti-coagulant rodenticides </w:t>
      </w:r>
      <w:proofErr w:type="spellStart"/>
      <w:r w:rsidRPr="004E08AE">
        <w:t>brodif</w:t>
      </w:r>
      <w:r>
        <w:t>a</w:t>
      </w:r>
      <w:r w:rsidRPr="004E08AE">
        <w:t>coum</w:t>
      </w:r>
      <w:proofErr w:type="spellEnd"/>
      <w:r w:rsidRPr="004E08AE">
        <w:t xml:space="preserve"> and </w:t>
      </w:r>
      <w:proofErr w:type="spellStart"/>
      <w:r w:rsidRPr="004E08AE">
        <w:t>diphacinone</w:t>
      </w:r>
      <w:proofErr w:type="spellEnd"/>
      <w:r w:rsidRPr="004E08AE">
        <w:t xml:space="preserve">, have been the primary </w:t>
      </w:r>
      <w:r>
        <w:t xml:space="preserve">chemical </w:t>
      </w:r>
      <w:r w:rsidRPr="004E08AE">
        <w:t xml:space="preserve">tools used in previous island eradications of invasive rats and mice worldwide, and the potential use of </w:t>
      </w:r>
      <w:proofErr w:type="spellStart"/>
      <w:r>
        <w:t>brodifacoum</w:t>
      </w:r>
      <w:proofErr w:type="spellEnd"/>
      <w:r w:rsidRPr="004E08AE">
        <w:t xml:space="preserve"> was stated in the NOI.  The negative public sentiment </w:t>
      </w:r>
      <w:r>
        <w:t>on</w:t>
      </w:r>
      <w:r w:rsidRPr="004E08AE">
        <w:t xml:space="preserve"> the use of rodenticides stems mainly from their effects on non-target wildlife that are exposed to the rodenticide by either consuming the rodent bait directly (direct exposure) or by consuming</w:t>
      </w:r>
      <w:r>
        <w:t xml:space="preserve"> prey items, including</w:t>
      </w:r>
      <w:r w:rsidRPr="004E08AE">
        <w:t xml:space="preserve"> rodents</w:t>
      </w:r>
      <w:r>
        <w:t>,</w:t>
      </w:r>
      <w:r w:rsidRPr="004E08AE">
        <w:t xml:space="preserve"> that have eaten the bait (secondary exposure).  </w:t>
      </w:r>
      <w:r>
        <w:t>Exposed</w:t>
      </w:r>
      <w:r w:rsidRPr="004E08AE">
        <w:t xml:space="preserve"> animals can then become sickened and die.  Because of widespread household and agricultural use of rodenticides to control rodents, exposure and mortality of non-target wildlife is widespread.</w:t>
      </w:r>
    </w:p>
    <w:p w:rsidR="00712F0F" w:rsidRPr="004E08AE" w:rsidRDefault="00712F0F" w:rsidP="00712F0F">
      <w:pPr>
        <w:rPr>
          <w:iCs/>
        </w:rPr>
      </w:pPr>
    </w:p>
    <w:p w:rsidR="00712F0F" w:rsidRDefault="00712F0F" w:rsidP="00682BD9">
      <w:pPr>
        <w:ind w:left="720" w:firstLine="720"/>
      </w:pPr>
      <w:r w:rsidRPr="004E08AE">
        <w:t xml:space="preserve">Since the project’s inception, the Service had been working with the non-profit organizations Island Conservation (formerly Island Conservation and Ecology Group) and Point Blue Conservation Science (Point Blue; formerly PRBO Conservation Science) to develop the NEPA documents for the proposed house mouse eradication project.  Island Conservation is regarded as the leading expert organization in the United States in eradication of invasive rodents and </w:t>
      </w:r>
      <w:r>
        <w:t xml:space="preserve">certain </w:t>
      </w:r>
      <w:r w:rsidRPr="004E08AE">
        <w:t xml:space="preserve">other wildlife </w:t>
      </w:r>
      <w:r>
        <w:t xml:space="preserve">species </w:t>
      </w:r>
      <w:r w:rsidRPr="004E08AE">
        <w:t xml:space="preserve">from islands, and has conducted island rodent eradications both in the U.S. and abroad.  Point Blue has operated a research field station on the South </w:t>
      </w:r>
      <w:proofErr w:type="spellStart"/>
      <w:r w:rsidRPr="004E08AE">
        <w:t>Farallon</w:t>
      </w:r>
      <w:proofErr w:type="spellEnd"/>
      <w:r w:rsidRPr="004E08AE">
        <w:t xml:space="preserve"> Islands since 1967, and has continuously held cooperative agreements with the Service for wildlife monitoring and refuge stewardship of the </w:t>
      </w:r>
      <w:proofErr w:type="spellStart"/>
      <w:r w:rsidRPr="004E08AE">
        <w:t>Farallon</w:t>
      </w:r>
      <w:proofErr w:type="spellEnd"/>
      <w:r w:rsidRPr="004E08AE">
        <w:t xml:space="preserve"> NWR since 1969.  Their expertise on the </w:t>
      </w:r>
      <w:proofErr w:type="spellStart"/>
      <w:r w:rsidRPr="004E08AE">
        <w:t>Farallon</w:t>
      </w:r>
      <w:proofErr w:type="spellEnd"/>
      <w:r w:rsidRPr="004E08AE">
        <w:t xml:space="preserve"> ecosystem is unparalleled. </w:t>
      </w:r>
    </w:p>
    <w:p w:rsidR="00682BD9" w:rsidRDefault="00682BD9" w:rsidP="00682BD9">
      <w:pPr>
        <w:ind w:left="720" w:firstLine="720"/>
      </w:pPr>
    </w:p>
    <w:p w:rsidR="00682BD9" w:rsidRPr="004E08AE" w:rsidRDefault="00682BD9" w:rsidP="00682BD9">
      <w:pPr>
        <w:ind w:left="720" w:firstLine="720"/>
        <w:rPr>
          <w:iCs/>
        </w:rPr>
      </w:pPr>
      <w:r w:rsidRPr="004E08AE">
        <w:t xml:space="preserve">In August 2011, the Service entered into a Cooperative Agreement with Island Conservation to assist the Service with developing the mouse eradication EIS and </w:t>
      </w:r>
      <w:r w:rsidRPr="004E08AE">
        <w:lastRenderedPageBreak/>
        <w:t xml:space="preserve">provided funds for the task.  The Service, Island Conservation, and Point Blue worked as a partnership on the draft EIS, including developing alternatives, conducting needed research to inform the EIS, and writing the </w:t>
      </w:r>
      <w:r>
        <w:t>D</w:t>
      </w:r>
      <w:r w:rsidRPr="004E08AE">
        <w:t xml:space="preserve">EIS, with Island Conservation performing the bulk of the writing and advising the Service on alternatives.  </w:t>
      </w:r>
    </w:p>
    <w:p w:rsidR="00233BC9" w:rsidRDefault="00233BC9" w:rsidP="00233BC9">
      <w:pPr>
        <w:pStyle w:val="BodyText"/>
        <w:ind w:firstLine="720"/>
        <w:jc w:val="left"/>
      </w:pPr>
    </w:p>
    <w:p w:rsidR="0035779E" w:rsidRDefault="0035779E" w:rsidP="00682BD9">
      <w:pPr>
        <w:pStyle w:val="BodyText"/>
        <w:ind w:left="720" w:firstLine="720"/>
        <w:jc w:val="left"/>
      </w:pPr>
      <w:r>
        <w:t>O</w:t>
      </w:r>
      <w:r w:rsidRPr="004E08AE">
        <w:rPr>
          <w:iCs w:val="0"/>
        </w:rPr>
        <w:t>n August 16, 2013</w:t>
      </w:r>
      <w:r>
        <w:t xml:space="preserve">, the Service’s Farallon NWR published </w:t>
      </w:r>
      <w:r w:rsidR="00EC7D1B" w:rsidRPr="004E08AE">
        <w:t xml:space="preserve">a draft Environmental Impact Statement titled </w:t>
      </w:r>
      <w:r w:rsidR="00EC7D1B" w:rsidRPr="004E08AE">
        <w:rPr>
          <w:i/>
          <w:iCs w:val="0"/>
        </w:rPr>
        <w:t xml:space="preserve">South Farallon Islands Invasive House Mouse Eradication Project: Draft Environmental Impact Statement </w:t>
      </w:r>
      <w:r w:rsidR="00EC7D1B" w:rsidRPr="004E08AE">
        <w:rPr>
          <w:iCs w:val="0"/>
        </w:rPr>
        <w:t>(</w:t>
      </w:r>
      <w:r>
        <w:t>D</w:t>
      </w:r>
      <w:r w:rsidR="00EC7D1B" w:rsidRPr="004E08AE">
        <w:rPr>
          <w:iCs w:val="0"/>
        </w:rPr>
        <w:t xml:space="preserve">EIS).  A slightly revised version was released on October 25, 2013.  </w:t>
      </w:r>
      <w:r>
        <w:rPr>
          <w:iCs w:val="0"/>
        </w:rPr>
        <w:t>In the DEIS, t</w:t>
      </w:r>
      <w:r w:rsidRPr="001D0057">
        <w:t xml:space="preserve">he Service considered three alternatives to address the problem of invasive mice on the South </w:t>
      </w:r>
      <w:proofErr w:type="spellStart"/>
      <w:r w:rsidRPr="001D0057">
        <w:t>Farallones</w:t>
      </w:r>
      <w:proofErr w:type="spellEnd"/>
      <w:r w:rsidR="00F34C3D">
        <w:t>, with no preferred alternative identified</w:t>
      </w:r>
      <w:r w:rsidRPr="001D0057">
        <w:t>:</w:t>
      </w:r>
    </w:p>
    <w:p w:rsidR="0035779E" w:rsidRPr="00E47F63" w:rsidRDefault="0035779E" w:rsidP="0035779E">
      <w:pPr>
        <w:pStyle w:val="BodyText"/>
        <w:jc w:val="left"/>
        <w:rPr>
          <w:sz w:val="20"/>
          <w:szCs w:val="20"/>
        </w:rPr>
      </w:pPr>
    </w:p>
    <w:p w:rsidR="0035779E" w:rsidRDefault="0035779E" w:rsidP="0035779E">
      <w:pPr>
        <w:pStyle w:val="Numberedlist"/>
        <w:numPr>
          <w:ilvl w:val="0"/>
          <w:numId w:val="11"/>
        </w:numPr>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mice to remain on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islands</w:t>
      </w:r>
      <w:r w:rsidR="0002687D">
        <w:rPr>
          <w:i/>
        </w:rPr>
        <w:t>;</w:t>
      </w:r>
      <w:r>
        <w:rPr>
          <w:i/>
        </w:rPr>
        <w:fldChar w:fldCharType="begin"/>
      </w:r>
      <w:r>
        <w:instrText xml:space="preserve"> XE "</w:instrText>
      </w:r>
      <w:r w:rsidRPr="0031688C">
        <w:instrText>islands</w:instrText>
      </w:r>
      <w:r>
        <w:instrText xml:space="preserve">" </w:instrText>
      </w:r>
      <w:r>
        <w:rPr>
          <w:i/>
        </w:rPr>
        <w:fldChar w:fldCharType="end"/>
      </w:r>
    </w:p>
    <w:p w:rsidR="0035779E" w:rsidRPr="00E47F63" w:rsidRDefault="0035779E" w:rsidP="0035779E">
      <w:pPr>
        <w:pStyle w:val="Numberedlist"/>
        <w:ind w:left="720"/>
        <w:jc w:val="left"/>
        <w:rPr>
          <w:i/>
          <w:sz w:val="20"/>
          <w:szCs w:val="20"/>
        </w:rPr>
      </w:pPr>
    </w:p>
    <w:p w:rsidR="0035779E" w:rsidRDefault="0035779E" w:rsidP="0035779E">
      <w:pPr>
        <w:pStyle w:val="ListParagraph"/>
        <w:widowControl w:val="0"/>
        <w:numPr>
          <w:ilvl w:val="0"/>
          <w:numId w:val="11"/>
        </w:numPr>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Farallon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delivery</w:t>
      </w:r>
      <w:r w:rsidR="0002687D">
        <w:rPr>
          <w:i/>
        </w:rPr>
        <w:t>; and</w:t>
      </w:r>
    </w:p>
    <w:p w:rsidR="0035779E" w:rsidRPr="00E47F63" w:rsidRDefault="0035779E" w:rsidP="0035779E">
      <w:pPr>
        <w:widowControl w:val="0"/>
        <w:rPr>
          <w:rStyle w:val="Italic"/>
          <w:sz w:val="20"/>
          <w:szCs w:val="20"/>
        </w:rPr>
      </w:pPr>
    </w:p>
    <w:p w:rsidR="0035779E" w:rsidRPr="001D0057" w:rsidRDefault="0035779E" w:rsidP="0035779E">
      <w:pPr>
        <w:pStyle w:val="Numberedlist"/>
        <w:numPr>
          <w:ilvl w:val="0"/>
          <w:numId w:val="11"/>
        </w:numPr>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Farallon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p>
    <w:p w:rsidR="0035779E" w:rsidRDefault="0035779E" w:rsidP="00EC7D1B">
      <w:pPr>
        <w:pStyle w:val="Default"/>
      </w:pPr>
    </w:p>
    <w:p w:rsidR="00233BC9" w:rsidRPr="004E08AE" w:rsidRDefault="0035779E" w:rsidP="005B52AC">
      <w:pPr>
        <w:pStyle w:val="Default"/>
        <w:rPr>
          <w:iCs/>
        </w:rPr>
      </w:pPr>
      <w:r w:rsidRPr="004E08AE">
        <w:t xml:space="preserve">The </w:t>
      </w:r>
      <w:r>
        <w:t>D</w:t>
      </w:r>
      <w:r w:rsidRPr="004E08AE">
        <w:t xml:space="preserve">EIS outlined the </w:t>
      </w:r>
      <w:r>
        <w:t xml:space="preserve">proposed </w:t>
      </w:r>
      <w:r w:rsidRPr="004E08AE">
        <w:t>methods</w:t>
      </w:r>
      <w:r w:rsidR="00A50FD4">
        <w:t xml:space="preserve"> for house mouse management</w:t>
      </w:r>
      <w:r w:rsidRPr="004E08AE">
        <w:t xml:space="preserve">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w:t>
      </w:r>
      <w:r w:rsidR="005B52AC" w:rsidRPr="004E08AE">
        <w:t xml:space="preserve">Over 550 correspondences were received, including 212 </w:t>
      </w:r>
      <w:r w:rsidR="005B52AC">
        <w:t xml:space="preserve">People for the Ethical Treatment of Animals </w:t>
      </w:r>
      <w:r w:rsidR="005B52AC" w:rsidRPr="004E08AE">
        <w:t xml:space="preserve">call to action letters (duplicated) and two petitions denouncing the project because of proposed use of rodenticides: one from </w:t>
      </w:r>
      <w:proofErr w:type="spellStart"/>
      <w:r w:rsidR="005B52AC" w:rsidRPr="004E08AE">
        <w:rPr>
          <w:i/>
        </w:rPr>
        <w:t>Wildcare</w:t>
      </w:r>
      <w:proofErr w:type="spellEnd"/>
      <w:r w:rsidR="005B52AC" w:rsidRPr="004E08AE">
        <w:t xml:space="preserve">, and another from </w:t>
      </w:r>
      <w:r w:rsidR="005B52AC" w:rsidRPr="004E08AE">
        <w:rPr>
          <w:i/>
        </w:rPr>
        <w:t>Change.org</w:t>
      </w:r>
      <w:r w:rsidR="005B52AC" w:rsidRPr="004E08AE">
        <w:t xml:space="preserve"> that was initiated by a private citizen. </w:t>
      </w:r>
      <w:r w:rsidR="00EC7D1B" w:rsidRPr="004E08AE">
        <w:t xml:space="preserve">  Following the comment period, a preliminary assessment of comments was conducted</w:t>
      </w:r>
      <w:r w:rsidR="007F356A">
        <w:t>, but due to funding constraints, the EIS has not been finalized</w:t>
      </w:r>
      <w:r w:rsidR="00EC7D1B" w:rsidRPr="004E08AE">
        <w:t xml:space="preserve">.  Thus, the Service has a need to formally analyze public comments </w:t>
      </w:r>
      <w:r w:rsidR="00A50FD4">
        <w:t>on</w:t>
      </w:r>
      <w:r w:rsidR="00EC7D1B" w:rsidRPr="004E08AE">
        <w:t xml:space="preserve"> the DEIS, </w:t>
      </w:r>
      <w:commentRangeStart w:id="7"/>
      <w:r w:rsidR="00EC7D1B" w:rsidRPr="004E08AE">
        <w:t xml:space="preserve">conduct additional research to close information gaps, </w:t>
      </w:r>
      <w:r>
        <w:t>conduct additional analyses of potential impacts to the human environment,</w:t>
      </w:r>
      <w:commentRangeEnd w:id="7"/>
      <w:r w:rsidR="00CF1F38">
        <w:rPr>
          <w:rStyle w:val="CommentReference"/>
          <w:color w:val="auto"/>
        </w:rPr>
        <w:commentReference w:id="7"/>
      </w:r>
      <w:r>
        <w:t xml:space="preserve"> </w:t>
      </w:r>
      <w:r w:rsidR="00EC7D1B" w:rsidRPr="004E08AE">
        <w:t>revise and finalize the EIS</w:t>
      </w:r>
      <w:r>
        <w:t>,</w:t>
      </w:r>
      <w:r w:rsidR="00EC7D1B" w:rsidRPr="004E08AE">
        <w:t xml:space="preserve"> and obtain a Record of Decision.</w:t>
      </w:r>
    </w:p>
    <w:p w:rsidR="00233BC9" w:rsidRPr="004E08AE" w:rsidRDefault="00233BC9" w:rsidP="00233BC9">
      <w:pPr>
        <w:rPr>
          <w:iCs/>
        </w:rPr>
      </w:pPr>
    </w:p>
    <w:p w:rsidR="00233BC9" w:rsidRPr="004E08AE" w:rsidRDefault="00233BC9" w:rsidP="00233BC9">
      <w:pPr>
        <w:rPr>
          <w:iCs/>
        </w:rPr>
      </w:pPr>
      <w:r>
        <w:t>The</w:t>
      </w:r>
      <w:r w:rsidRPr="004E08AE">
        <w:t xml:space="preserve"> public </w:t>
      </w:r>
      <w:r>
        <w:t>D</w:t>
      </w:r>
      <w:r w:rsidRPr="004E08AE">
        <w:t xml:space="preserve">EIS was released on August 16, 2013 with no preferred alternative selected.  A slightly revised version of the </w:t>
      </w:r>
      <w:r>
        <w:t>D</w:t>
      </w:r>
      <w:r w:rsidRPr="004E08AE">
        <w:t xml:space="preserve">EIS was released on October 25, 2013.  The public comment period ended December 9, 2013. </w:t>
      </w:r>
    </w:p>
    <w:p w:rsidR="00233BC9" w:rsidRPr="004E08AE" w:rsidRDefault="00233BC9" w:rsidP="00233BC9">
      <w:pPr>
        <w:rPr>
          <w:iCs/>
        </w:rPr>
      </w:pPr>
    </w:p>
    <w:p w:rsidR="00233BC9" w:rsidRPr="004E08AE" w:rsidRDefault="00233BC9" w:rsidP="00233BC9">
      <w:pPr>
        <w:rPr>
          <w:iCs/>
        </w:rPr>
      </w:pPr>
      <w:r w:rsidRPr="004E08AE">
        <w:t xml:space="preserve">Following the comment period, a preliminary review of comments was conducted.  At that time, funds provided to Island Conservation for their work on the EIS were expended and no other funds were available to support the project.  </w:t>
      </w:r>
    </w:p>
    <w:p w:rsidR="00233BC9" w:rsidRPr="004E08AE" w:rsidRDefault="00233BC9" w:rsidP="00D3543B">
      <w:pPr>
        <w:pStyle w:val="Default"/>
      </w:pPr>
    </w:p>
    <w:p w:rsidR="00D96E2B" w:rsidRPr="004E08AE" w:rsidRDefault="00D96E2B">
      <w:pPr>
        <w:rPr>
          <w:iCs/>
        </w:rPr>
      </w:pPr>
    </w:p>
    <w:p w:rsidR="00D96E2B" w:rsidRPr="004E08AE" w:rsidRDefault="0001772E">
      <w:pPr>
        <w:rPr>
          <w:b/>
          <w:iCs/>
        </w:rPr>
      </w:pPr>
      <w:r>
        <w:rPr>
          <w:b/>
        </w:rPr>
        <w:t xml:space="preserve">2.  </w:t>
      </w:r>
      <w:r w:rsidR="00D96E2B" w:rsidRPr="004E08AE">
        <w:rPr>
          <w:b/>
        </w:rPr>
        <w:t>AUTHORITIES:</w:t>
      </w:r>
    </w:p>
    <w:p w:rsidR="00D96E2B" w:rsidRPr="004E08AE" w:rsidRDefault="00AD557A" w:rsidP="0001772E">
      <w:pPr>
        <w:ind w:firstLine="720"/>
        <w:rPr>
          <w:iCs/>
        </w:rPr>
      </w:pPr>
      <w:r w:rsidRPr="004E08AE">
        <w:lastRenderedPageBreak/>
        <w:t xml:space="preserve">This agreement is authorized by the Fish and Wildlife Coordination Act, 16 U.S.C. Sections 661-666c; and the Fish and Wildlife Act of 1956 16 U.S.C. 742a-742j. </w:t>
      </w:r>
    </w:p>
    <w:p w:rsidR="00D96E2B" w:rsidRPr="004E08AE" w:rsidRDefault="00D96E2B">
      <w:pPr>
        <w:rPr>
          <w:iCs/>
        </w:rPr>
      </w:pPr>
    </w:p>
    <w:p w:rsidR="002B683D" w:rsidRPr="004E08AE" w:rsidRDefault="0001772E">
      <w:pPr>
        <w:rPr>
          <w:b/>
          <w:iCs/>
        </w:rPr>
      </w:pPr>
      <w:r>
        <w:rPr>
          <w:b/>
        </w:rPr>
        <w:t xml:space="preserve">3. </w:t>
      </w:r>
      <w:r w:rsidR="002B683D" w:rsidRPr="004E08AE">
        <w:rPr>
          <w:b/>
        </w:rPr>
        <w:t>PURPOSE AND NEED:</w:t>
      </w:r>
    </w:p>
    <w:p w:rsidR="002B683D" w:rsidRPr="004E08AE" w:rsidRDefault="00FD4403" w:rsidP="0001772E">
      <w:pPr>
        <w:ind w:firstLine="720"/>
        <w:rPr>
          <w:del w:id="8" w:author="Sandy" w:date="2016-03-01T11:04:00Z"/>
        </w:rPr>
      </w:pPr>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Farallon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Farallon Islands</w:t>
      </w:r>
      <w:r w:rsidRPr="004E08AE">
        <w:fldChar w:fldCharType="begin"/>
      </w:r>
      <w:r w:rsidRPr="004E08AE">
        <w:instrText xml:space="preserve"> XE "Farallon Islands" </w:instrText>
      </w:r>
      <w:r w:rsidRPr="004E08AE">
        <w:fldChar w:fldCharType="end"/>
      </w:r>
      <w:r w:rsidRPr="004E08AE">
        <w:t xml:space="preserve">.  </w:t>
      </w:r>
    </w:p>
    <w:p w:rsidR="00FD4403" w:rsidRPr="004E08AE" w:rsidRDefault="00FD4403" w:rsidP="00FD4403">
      <w:r w:rsidRPr="004E08AE">
        <w:t>The need of this EIS</w:t>
      </w:r>
      <w:r w:rsidRPr="004E08AE">
        <w:fldChar w:fldCharType="begin"/>
      </w:r>
      <w:r w:rsidRPr="004E08AE">
        <w:instrText xml:space="preserve"> XE "EIS" </w:instrText>
      </w:r>
      <w:r w:rsidRPr="004E08AE">
        <w:fldChar w:fldCharType="end"/>
      </w:r>
      <w:r w:rsidRPr="004E08AE">
        <w:t xml:space="preserve"> is to comply with the 2009 Farallon NWR</w:t>
      </w:r>
      <w:r w:rsidR="000E7067" w:rsidRPr="004E08AE">
        <w:t xml:space="preserve"> </w:t>
      </w:r>
      <w:r w:rsidRPr="004E08AE">
        <w:t>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rsidR="00FD4403" w:rsidRPr="004E08AE" w:rsidRDefault="00FD4403" w:rsidP="00FD4403">
      <w:pPr>
        <w:pStyle w:val="BodyText"/>
        <w:jc w:val="left"/>
        <w:rPr>
          <w:i/>
        </w:rPr>
      </w:pPr>
    </w:p>
    <w:p w:rsidR="00FD4403" w:rsidRPr="004E08AE" w:rsidRDefault="00FD4403" w:rsidP="0001772E">
      <w:pPr>
        <w:pStyle w:val="BodyText"/>
        <w:ind w:firstLine="360"/>
        <w:jc w:val="left"/>
      </w:pPr>
      <w:r w:rsidRPr="004E08AE">
        <w:t>It is anticipated that the complete removal of mice from the South Farallon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Farallon Islands ecosystem</w:t>
      </w:r>
      <w:r w:rsidRPr="004E08AE" w:rsidDel="00E32EB5">
        <w:t xml:space="preserve"> </w:t>
      </w:r>
      <w:r w:rsidRPr="004E08AE">
        <w:t>are anticipated as a consequence of eradicating house mice:</w:t>
      </w:r>
    </w:p>
    <w:p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least two seabird species, the ashy storm-petrel</w:t>
      </w:r>
      <w:r w:rsidRPr="004E08AE">
        <w:fldChar w:fldCharType="begin"/>
      </w:r>
      <w:r w:rsidRPr="004E08AE">
        <w:instrText xml:space="preserve"> XE "ashy storm-petrel" </w:instrText>
      </w:r>
      <w:r w:rsidRPr="004E08AE">
        <w:fldChar w:fldCharType="end"/>
      </w:r>
      <w:r w:rsidRPr="004E08AE">
        <w:t xml:space="preserve"> Figure 1.1) and Leach’s storm-petrel (</w:t>
      </w:r>
      <w:proofErr w:type="spellStart"/>
      <w:r w:rsidRPr="004E08AE">
        <w:rPr>
          <w:rStyle w:val="Italic"/>
        </w:rPr>
        <w:t>Oceanodroma</w:t>
      </w:r>
      <w:proofErr w:type="spellEnd"/>
      <w:r w:rsidRPr="004E08AE">
        <w:rPr>
          <w:rStyle w:val="Italic"/>
        </w:rPr>
        <w:t xml:space="preserve"> </w:t>
      </w:r>
      <w:proofErr w:type="spellStart"/>
      <w:r w:rsidRPr="004E08AE">
        <w:rPr>
          <w:rStyle w:val="Italic"/>
        </w:rPr>
        <w:t>leucorhoa</w:t>
      </w:r>
      <w:proofErr w:type="spellEnd"/>
      <w:r w:rsidRPr="004E08AE">
        <w:t>), by reducing the numbers of overwintering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Farallon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rsidR="00FD4403" w:rsidRPr="004E08AE" w:rsidRDefault="00FD4403" w:rsidP="00FD4403">
      <w:pPr>
        <w:pStyle w:val="BodyText"/>
        <w:numPr>
          <w:ilvl w:val="0"/>
          <w:numId w:val="4"/>
        </w:numPr>
        <w:jc w:val="left"/>
      </w:pPr>
      <w:r w:rsidRPr="004E08AE">
        <w:rPr>
          <w:b/>
        </w:rPr>
        <w:t>Invertebrates</w:t>
      </w:r>
      <w:r w:rsidRPr="004E08AE">
        <w:t>: Native invertebrates of the South Farallon Islands</w:t>
      </w:r>
      <w:r w:rsidRPr="004E08AE">
        <w:fldChar w:fldCharType="begin"/>
      </w:r>
      <w:r w:rsidRPr="004E08AE">
        <w:instrText xml:space="preserve"> XE "Farallon Islands" </w:instrText>
      </w:r>
      <w:r w:rsidRPr="004E08AE">
        <w:fldChar w:fldCharType="end"/>
      </w:r>
      <w:r w:rsidRPr="004E08AE">
        <w:t xml:space="preserve">, including the endemic Farallon camel cricket </w:t>
      </w:r>
      <w:r w:rsidRPr="004E08AE">
        <w:rPr>
          <w:rStyle w:val="apple-style-span"/>
          <w:color w:val="000000"/>
        </w:rPr>
        <w:t>(</w:t>
      </w:r>
      <w:proofErr w:type="spellStart"/>
      <w:r w:rsidRPr="004E08AE">
        <w:rPr>
          <w:rStyle w:val="Italic"/>
        </w:rPr>
        <w:t>Farallonophilus</w:t>
      </w:r>
      <w:proofErr w:type="spellEnd"/>
      <w:r w:rsidRPr="004E08AE">
        <w:rPr>
          <w:rStyle w:val="Italic"/>
        </w:rPr>
        <w:t xml:space="preserve"> </w:t>
      </w:r>
      <w:proofErr w:type="spellStart"/>
      <w:r w:rsidRPr="004E08AE">
        <w:rPr>
          <w:rStyle w:val="Italic"/>
        </w:rPr>
        <w:t>cavernicolus</w:t>
      </w:r>
      <w:proofErr w:type="spellEnd"/>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rsidR="00FD4403" w:rsidRPr="00D3543B" w:rsidRDefault="00FD4403" w:rsidP="00D3543B">
      <w:pPr>
        <w:pStyle w:val="BodyText"/>
        <w:numPr>
          <w:ilvl w:val="0"/>
          <w:numId w:val="4"/>
        </w:numPr>
        <w:jc w:val="left"/>
      </w:pPr>
      <w:r w:rsidRPr="00D3543B">
        <w:rPr>
          <w:b/>
        </w:rPr>
        <w:t xml:space="preserve">Burrowing owls: </w:t>
      </w:r>
      <w:r w:rsidRPr="004E08AE">
        <w:t>Migrant burrowing owls</w:t>
      </w:r>
      <w:r w:rsidRPr="004E08AE">
        <w:fldChar w:fldCharType="begin"/>
      </w:r>
      <w:r w:rsidRPr="004E08AE">
        <w:instrText xml:space="preserve"> XE "burrowing owls" </w:instrText>
      </w:r>
      <w:r w:rsidRPr="004E08AE">
        <w:fldChar w:fldCharType="end"/>
      </w:r>
      <w:r w:rsidRPr="004E08AE">
        <w:t xml:space="preserve"> 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r w:rsidR="00C90F1E">
        <w:t>; this</w:t>
      </w:r>
      <w:r w:rsidRPr="004E08AE">
        <w:t xml:space="preserve"> </w:t>
      </w:r>
      <w:r w:rsidR="006B4AB7">
        <w:t xml:space="preserve">adversely </w:t>
      </w:r>
      <w:r w:rsidR="00C90F1E">
        <w:t>effects</w:t>
      </w:r>
      <w:r w:rsidRPr="004E08AE">
        <w:t xml:space="preserve"> storm-petrel populations.  In addition to storm-petrels, terrestrial insects are also consumed. The loss of mice as a food resource would greatly reduce the suitability of the Farallon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w:t>
      </w:r>
      <w:r w:rsidR="006B4AB7">
        <w:t xml:space="preserve">adverse </w:t>
      </w:r>
      <w:r w:rsidRPr="004E08AE">
        <w:t>impacts of owls and mice on storm-petrels.</w:t>
      </w:r>
    </w:p>
    <w:p w:rsidR="00FD4403" w:rsidRPr="004E08AE" w:rsidRDefault="00FD4403">
      <w:pPr>
        <w:rPr>
          <w:iCs/>
        </w:rPr>
      </w:pPr>
    </w:p>
    <w:p w:rsidR="0066384D" w:rsidRPr="004E08AE" w:rsidRDefault="0001772E">
      <w:pPr>
        <w:rPr>
          <w:b/>
          <w:iCs/>
        </w:rPr>
      </w:pPr>
      <w:r>
        <w:rPr>
          <w:b/>
        </w:rPr>
        <w:t xml:space="preserve">4. </w:t>
      </w:r>
      <w:r w:rsidR="0066384D" w:rsidRPr="004E08AE">
        <w:rPr>
          <w:b/>
        </w:rPr>
        <w:t>PROJECT GOALS AND OBJECTIVES</w:t>
      </w:r>
      <w:r w:rsidR="00133063">
        <w:rPr>
          <w:b/>
        </w:rPr>
        <w:t>:</w:t>
      </w:r>
    </w:p>
    <w:p w:rsidR="00FD4403" w:rsidRPr="004E08AE" w:rsidRDefault="00EC7D1B" w:rsidP="0001772E">
      <w:pPr>
        <w:ind w:firstLine="720"/>
        <w:rPr>
          <w:iCs/>
        </w:rPr>
      </w:pPr>
      <w:r w:rsidRPr="004E08AE">
        <w:t xml:space="preserve">The goal of this project is to procure a contract with an entity with demonstrated background, knowledge, and experience necessary to assist the Service with finalizing the EIS and other applicable regulatory compliance for the proposed Farallon house mouse eradication </w:t>
      </w:r>
      <w:r w:rsidRPr="004E08AE">
        <w:lastRenderedPageBreak/>
        <w:t xml:space="preserve">project so that a Record of Decision can be obtained.  This will include analyzing public comments </w:t>
      </w:r>
      <w:r w:rsidR="006500A9">
        <w:t>received on</w:t>
      </w:r>
      <w:r w:rsidRPr="004E08AE">
        <w:t xml:space="preserve"> the DEIS, conducting additional analyses based on new information obtained, </w:t>
      </w:r>
      <w:r w:rsidR="00A344C2" w:rsidRPr="004E08AE">
        <w:t xml:space="preserve">resolving </w:t>
      </w:r>
      <w:r w:rsidR="005B2C3D">
        <w:t xml:space="preserve">information </w:t>
      </w:r>
      <w:r w:rsidR="00A344C2" w:rsidRPr="004E08AE">
        <w:t xml:space="preserve">gaps from the DEIS, revising the EIS, finalizing the EIS, and </w:t>
      </w:r>
      <w:r w:rsidR="005B2C3D">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  </w:t>
      </w:r>
    </w:p>
    <w:p w:rsidR="00FD4403" w:rsidRPr="004E08AE" w:rsidRDefault="00FD4403">
      <w:pPr>
        <w:rPr>
          <w:iCs/>
        </w:rPr>
      </w:pPr>
    </w:p>
    <w:p w:rsidR="008022D8" w:rsidRPr="004E08AE" w:rsidRDefault="0001772E" w:rsidP="008022D8">
      <w:pPr>
        <w:rPr>
          <w:b/>
          <w:color w:val="000000"/>
        </w:rPr>
      </w:pPr>
      <w:r>
        <w:rPr>
          <w:b/>
          <w:color w:val="000000"/>
        </w:rPr>
        <w:t xml:space="preserve">5. </w:t>
      </w:r>
      <w:r w:rsidR="007F356A">
        <w:rPr>
          <w:b/>
          <w:color w:val="000000"/>
        </w:rPr>
        <w:t>DELIVERABLES</w:t>
      </w:r>
      <w:r w:rsidR="008022D8" w:rsidRPr="004E08AE">
        <w:rPr>
          <w:b/>
          <w:color w:val="000000"/>
        </w:rPr>
        <w:t>:</w:t>
      </w:r>
    </w:p>
    <w:p w:rsidR="008022D8" w:rsidRPr="004E08AE" w:rsidRDefault="008022D8" w:rsidP="008022D8">
      <w:pPr>
        <w:rPr>
          <w:color w:val="000000"/>
        </w:rPr>
      </w:pPr>
    </w:p>
    <w:p w:rsidR="008115AC" w:rsidRPr="004E08AE" w:rsidRDefault="008022D8" w:rsidP="00884701">
      <w:r w:rsidRPr="004E08AE">
        <w:rPr>
          <w:color w:val="000000"/>
        </w:rPr>
        <w:t xml:space="preserve">The successful </w:t>
      </w:r>
      <w:r w:rsidR="006500A9">
        <w:rPr>
          <w:color w:val="000000"/>
        </w:rPr>
        <w:t>C</w:t>
      </w:r>
      <w:r w:rsidRPr="004E08AE">
        <w:rPr>
          <w:color w:val="000000"/>
        </w:rPr>
        <w:t>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 xml:space="preserve">for eradication of house mice from the South </w:t>
      </w:r>
      <w:proofErr w:type="spellStart"/>
      <w:r w:rsidRPr="004E08AE">
        <w:t>Farallon</w:t>
      </w:r>
      <w:proofErr w:type="spellEnd"/>
      <w:r w:rsidRPr="004E08AE">
        <w:t xml:space="preserve"> Islands </w:t>
      </w:r>
      <w:r w:rsidR="00BE007F" w:rsidRPr="00D6328E">
        <w:t xml:space="preserve"> that is technically and legally defensible and in full compliance with the requirements of </w:t>
      </w:r>
      <w:r w:rsidR="00BE007F">
        <w:t>NEPA (</w:t>
      </w:r>
      <w:r w:rsidR="00BE007F" w:rsidRPr="00657BAE">
        <w:t>42 U.S.C. 4321 et seq</w:t>
      </w:r>
      <w:r w:rsidR="00BE007F">
        <w:t>.)</w:t>
      </w:r>
      <w:r w:rsidR="00BE007F" w:rsidRPr="00D6328E">
        <w:t>; the Council on Environmental Quality Regulations (</w:t>
      </w:r>
      <w:r w:rsidR="00BE007F">
        <w:t xml:space="preserve">CEQ; </w:t>
      </w:r>
      <w:r w:rsidR="00BE007F" w:rsidRPr="00D6328E">
        <w:t xml:space="preserve">40 CFR §1500-1508); and the </w:t>
      </w:r>
      <w:r w:rsidR="00BE007F">
        <w:t>Service</w:t>
      </w:r>
      <w:r w:rsidR="00BE007F" w:rsidRPr="00D6328E">
        <w:t xml:space="preserve"> NEPA Handbook</w:t>
      </w:r>
      <w:r w:rsidR="00BE007F">
        <w:t xml:space="preserve">.  </w:t>
      </w:r>
      <w:r w:rsidR="00884701" w:rsidRPr="004E08AE">
        <w:t xml:space="preserve">.  </w:t>
      </w:r>
    </w:p>
    <w:p w:rsidR="00133063" w:rsidRDefault="00133063" w:rsidP="00884701"/>
    <w:p w:rsidR="00133063" w:rsidRDefault="00133063" w:rsidP="00884701">
      <w:r w:rsidRPr="00A17300">
        <w:t xml:space="preserve">The </w:t>
      </w:r>
      <w:r>
        <w:t>Contractor</w:t>
      </w:r>
      <w:r w:rsidRPr="00A17300">
        <w:t xml:space="preserve"> </w:t>
      </w:r>
      <w:r>
        <w:t>sha</w:t>
      </w:r>
      <w:r w:rsidRPr="00A17300">
        <w:t>ll furnish all personnel, equipment, supervision</w:t>
      </w:r>
      <w:r>
        <w:t>,</w:t>
      </w:r>
      <w:r w:rsidRPr="00A17300">
        <w:t xml:space="preserve"> supplies,</w:t>
      </w:r>
      <w:r>
        <w:t xml:space="preserve"> and </w:t>
      </w:r>
      <w:r w:rsidRPr="00A17300">
        <w:t>incidental</w:t>
      </w:r>
      <w:r>
        <w:t xml:space="preserve">s </w:t>
      </w:r>
      <w:r w:rsidRPr="00A17300">
        <w:t>exce</w:t>
      </w:r>
      <w:r w:rsidR="00235586">
        <w:t>pt those indicated as G</w:t>
      </w:r>
      <w:r w:rsidRPr="00A17300">
        <w:t xml:space="preserve">overnment-furnished, to perform all work necessary </w:t>
      </w:r>
      <w:r>
        <w:t>to complete</w:t>
      </w:r>
      <w:r w:rsidRPr="00A17300">
        <w:t xml:space="preserve"> </w:t>
      </w:r>
      <w:r w:rsidR="00235586">
        <w:t>the work</w:t>
      </w:r>
      <w:r>
        <w:t xml:space="preserve"> in accordance with the c</w:t>
      </w:r>
      <w:r w:rsidRPr="00A17300">
        <w:t xml:space="preserve">ontract. </w:t>
      </w:r>
      <w:r w:rsidRPr="00DA5C4D">
        <w:t xml:space="preserve">The </w:t>
      </w:r>
      <w:r>
        <w:t>Contractor sha</w:t>
      </w:r>
      <w:r w:rsidRPr="00DA5C4D">
        <w:t xml:space="preserve">ll be responsible for transportation costs/arrangements for </w:t>
      </w:r>
      <w:r>
        <w:t>essential Contractor</w:t>
      </w:r>
      <w:r w:rsidRPr="00DA5C4D">
        <w:t xml:space="preserve"> staff</w:t>
      </w:r>
      <w:r>
        <w:t xml:space="preserve"> to attend </w:t>
      </w:r>
      <w:r w:rsidRPr="00DA5C4D">
        <w:t>meetings</w:t>
      </w:r>
      <w:r>
        <w:t xml:space="preserve"> associated with this contract.</w:t>
      </w:r>
    </w:p>
    <w:p w:rsidR="00133063" w:rsidRDefault="00133063" w:rsidP="00884701"/>
    <w:p w:rsidR="00884701" w:rsidRDefault="00133063" w:rsidP="00884701">
      <w:r w:rsidRPr="00A17300">
        <w:t xml:space="preserve">Specifically, the </w:t>
      </w:r>
      <w:r>
        <w:t>Contractor</w:t>
      </w:r>
      <w:r w:rsidRPr="00A17300">
        <w:t xml:space="preserve"> must perform the following tasks: </w:t>
      </w:r>
    </w:p>
    <w:p w:rsidR="0001772E" w:rsidRPr="004E08AE" w:rsidRDefault="0001772E" w:rsidP="00884701"/>
    <w:p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rsidR="00884701" w:rsidRPr="004E08AE" w:rsidRDefault="006211C7" w:rsidP="00B70BFB">
      <w:pPr>
        <w:pStyle w:val="ListParagraph"/>
        <w:spacing w:after="120"/>
        <w:ind w:left="360"/>
        <w:contextualSpacing w:val="0"/>
        <w:rPr>
          <w:iCs/>
        </w:rPr>
      </w:pPr>
      <w:r>
        <w:t>The Contractor shall f</w:t>
      </w:r>
      <w:r w:rsidR="00884701" w:rsidRPr="004E08AE">
        <w:t xml:space="preserve">inalize </w:t>
      </w:r>
      <w:r>
        <w:t>the Government</w:t>
      </w:r>
      <w:r w:rsidR="0001772E">
        <w:t>-</w:t>
      </w:r>
      <w:r>
        <w:t>furnished</w:t>
      </w:r>
      <w:r w:rsidR="00884701" w:rsidRPr="004E08AE">
        <w:t xml:space="preserve"> draft EIS scoping report</w:t>
      </w:r>
      <w:r w:rsidR="00B70BFB"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rsidR="00740593" w:rsidRPr="004E08AE" w:rsidRDefault="00B70BFB" w:rsidP="00B70BFB">
      <w:pPr>
        <w:pStyle w:val="ListParagraph"/>
        <w:spacing w:after="120"/>
        <w:ind w:left="360"/>
        <w:contextualSpacing w:val="0"/>
        <w:rPr>
          <w:iCs/>
        </w:rPr>
      </w:pPr>
      <w:r w:rsidRPr="004E08AE">
        <w:t xml:space="preserve">a. </w:t>
      </w:r>
      <w:r w:rsidR="006500A9">
        <w:t>The Contractor shall c</w:t>
      </w:r>
      <w:r w:rsidR="006500A9" w:rsidRPr="004E08AE">
        <w:t xml:space="preserve">onduct </w:t>
      </w:r>
      <w:r w:rsidR="00740593" w:rsidRPr="004E08AE">
        <w:t xml:space="preserve">analyses of public comments </w:t>
      </w:r>
      <w:r w:rsidR="00C0127E">
        <w:t xml:space="preserve">received on the DEIS </w:t>
      </w:r>
      <w:r w:rsidR="00740593" w:rsidRPr="004E08AE">
        <w:t>and prepar</w:t>
      </w:r>
      <w:r w:rsidR="006500A9">
        <w:t>e</w:t>
      </w:r>
      <w:r w:rsidR="00740593" w:rsidRPr="004E08AE">
        <w:t xml:space="preserve"> a comment summary report</w:t>
      </w:r>
      <w:r w:rsidR="00884701" w:rsidRPr="004E08AE">
        <w:t xml:space="preserve">.  </w:t>
      </w:r>
      <w:r w:rsidR="006500A9">
        <w:t>The Contractor shall submit the</w:t>
      </w:r>
      <w:r w:rsidR="00884701" w:rsidRPr="004E08AE">
        <w:t xml:space="preserve"> draft </w:t>
      </w:r>
      <w:r w:rsidR="006500A9">
        <w:t xml:space="preserve">comment summary </w:t>
      </w:r>
      <w:proofErr w:type="gramStart"/>
      <w:r w:rsidR="00884701" w:rsidRPr="004E08AE">
        <w:t>report  to</w:t>
      </w:r>
      <w:proofErr w:type="gramEnd"/>
      <w:r w:rsidR="00884701" w:rsidRPr="004E08AE">
        <w:t xml:space="preserve"> the Service</w:t>
      </w:r>
      <w:r w:rsidR="00C0127E">
        <w:t>’s</w:t>
      </w:r>
      <w:r w:rsidR="00884701" w:rsidRPr="004E08AE">
        <w:t xml:space="preserve"> </w:t>
      </w:r>
      <w:r w:rsidR="006500A9">
        <w:t>C</w:t>
      </w:r>
      <w:r w:rsidR="00C0127E">
        <w:t>ontracting Officer’s Technical Representative (C</w:t>
      </w:r>
      <w:r w:rsidR="006500A9">
        <w:t>OTR</w:t>
      </w:r>
      <w:r w:rsidR="00C0127E">
        <w:t>)</w:t>
      </w:r>
      <w:r w:rsidR="00884701" w:rsidRPr="004E08AE">
        <w:t xml:space="preserve"> for review and comment</w:t>
      </w:r>
      <w:r w:rsidR="006500A9">
        <w:t xml:space="preserve"> by the COTR and Interdisciplinary Team</w:t>
      </w:r>
      <w:r w:rsidR="00884701" w:rsidRPr="004E08AE">
        <w:t xml:space="preserve">.  </w:t>
      </w:r>
      <w:r w:rsidR="00C0127E">
        <w:t>At the direction of the COTR, t</w:t>
      </w:r>
      <w:r w:rsidR="006500A9">
        <w:t>he Contractor shall</w:t>
      </w:r>
      <w:r w:rsidR="00884701" w:rsidRPr="004E08AE">
        <w:t xml:space="preserve"> incorporate </w:t>
      </w:r>
      <w:r w:rsidR="006500A9">
        <w:t xml:space="preserve">the review comments </w:t>
      </w:r>
      <w:r w:rsidR="00884701" w:rsidRPr="004E08AE">
        <w:t xml:space="preserve">into the report and </w:t>
      </w:r>
      <w:r w:rsidR="006500A9">
        <w:t>finalize</w:t>
      </w:r>
      <w:r w:rsidR="00884701" w:rsidRPr="004E08AE">
        <w:t xml:space="preserve"> the report.</w:t>
      </w:r>
      <w:r w:rsidR="008D3C47">
        <w:t xml:space="preserve">  Development of the report shall be </w:t>
      </w:r>
      <w:r w:rsidR="00CF1F38">
        <w:t xml:space="preserve">consistent </w:t>
      </w:r>
      <w:r w:rsidR="008D3C47">
        <w:t xml:space="preserve">with 40 CFR Part 1503.4 </w:t>
      </w:r>
      <w:r w:rsidR="00666A2E">
        <w:t xml:space="preserve">and the </w:t>
      </w:r>
      <w:r w:rsidR="00C90F1E">
        <w:t xml:space="preserve">Service’s </w:t>
      </w:r>
      <w:r w:rsidR="00666A2E">
        <w:t>Handbook for NEPA on National Wildlife Refuges.</w:t>
      </w:r>
    </w:p>
    <w:p w:rsidR="00740593" w:rsidRPr="004E08AE" w:rsidRDefault="00B70BFB" w:rsidP="00B70BFB">
      <w:pPr>
        <w:pStyle w:val="ListParagraph"/>
        <w:spacing w:after="120"/>
        <w:ind w:left="360"/>
        <w:contextualSpacing w:val="0"/>
        <w:rPr>
          <w:iCs/>
        </w:rPr>
      </w:pPr>
      <w:r w:rsidRPr="004E08AE">
        <w:t xml:space="preserve">b. </w:t>
      </w:r>
      <w:r w:rsidR="00884701" w:rsidRPr="004E08AE">
        <w:t xml:space="preserve">At the direction of the </w:t>
      </w:r>
      <w:r w:rsidR="006500A9">
        <w:t>C</w:t>
      </w:r>
      <w:r w:rsidR="00C0127E">
        <w:t>OTR</w:t>
      </w:r>
      <w:r w:rsidR="00884701" w:rsidRPr="004E08AE">
        <w:t xml:space="preserve">, </w:t>
      </w:r>
      <w:r w:rsidR="006500A9">
        <w:t>the Contractor shall</w:t>
      </w:r>
      <w:r w:rsidR="00884701" w:rsidRPr="004E08AE">
        <w:t xml:space="preserve"> c</w:t>
      </w:r>
      <w:r w:rsidR="00740593" w:rsidRPr="004E08AE">
        <w:t xml:space="preserve">onduct analyses of potential impacts of </w:t>
      </w:r>
      <w:r w:rsidR="006211C7">
        <w:t>each</w:t>
      </w:r>
      <w:r w:rsidR="00740593" w:rsidRPr="004E08AE">
        <w:t xml:space="preserve"> </w:t>
      </w:r>
      <w:r w:rsidR="006211C7">
        <w:t>of the</w:t>
      </w:r>
      <w:r w:rsidR="00740593" w:rsidRPr="004E08AE">
        <w:t xml:space="preserve"> alternatives to the affected environment</w:t>
      </w:r>
      <w:r w:rsidR="00884701" w:rsidRPr="004E08AE">
        <w:t xml:space="preserve"> based on</w:t>
      </w:r>
      <w:r w:rsidR="00FB2227">
        <w:t xml:space="preserve"> the review of public comments,</w:t>
      </w:r>
      <w:r w:rsidR="00884701" w:rsidRPr="004E08AE">
        <w:t xml:space="preserve"> new studies or </w:t>
      </w:r>
      <w:r w:rsidR="00FB2227">
        <w:t xml:space="preserve">other </w:t>
      </w:r>
      <w:r w:rsidR="00884701" w:rsidRPr="004E08AE">
        <w:t xml:space="preserve">new information </w:t>
      </w:r>
      <w:r w:rsidR="00C0127E">
        <w:t>(obtained as a deliverable of this statement of work and Government</w:t>
      </w:r>
      <w:r w:rsidR="00843AB8">
        <w:t>-</w:t>
      </w:r>
      <w:r w:rsidR="00C0127E">
        <w:t>furnished information)</w:t>
      </w:r>
      <w:r w:rsidR="00FB2227">
        <w:t xml:space="preserve">.  Examples of possible </w:t>
      </w:r>
      <w:r w:rsidR="004A18F5">
        <w:t xml:space="preserve">additional </w:t>
      </w:r>
      <w:r w:rsidR="00FB2227">
        <w:t>analyses include</w:t>
      </w:r>
      <w:r w:rsidR="004A18F5">
        <w:t xml:space="preserve"> potential impacts to salamanders and potential impacts to commercial and recreational fisheries.</w:t>
      </w:r>
      <w:r w:rsidR="00740593" w:rsidRPr="004E08AE">
        <w:t xml:space="preserve"> </w:t>
      </w:r>
      <w:r w:rsidR="002A6465">
        <w:t>Other information to be incorporated may include revised, government-furnished project reports or newly published literature (government or contractor-furnished).</w:t>
      </w:r>
    </w:p>
    <w:p w:rsidR="00B70BFB" w:rsidRPr="004E08AE" w:rsidRDefault="00B70BFB" w:rsidP="00740593">
      <w:pPr>
        <w:pStyle w:val="ListParagraph"/>
        <w:numPr>
          <w:ilvl w:val="0"/>
          <w:numId w:val="2"/>
        </w:numPr>
        <w:spacing w:after="120"/>
        <w:ind w:left="360"/>
        <w:contextualSpacing w:val="0"/>
        <w:rPr>
          <w:b/>
          <w:iCs/>
        </w:rPr>
      </w:pPr>
      <w:r w:rsidRPr="004E08AE">
        <w:rPr>
          <w:b/>
        </w:rPr>
        <w:t>Revise EIS based on public comments and other information</w:t>
      </w:r>
    </w:p>
    <w:p w:rsidR="006C101F" w:rsidRDefault="006C101F" w:rsidP="00B70BFB">
      <w:pPr>
        <w:pStyle w:val="ListParagraph"/>
        <w:spacing w:after="120"/>
        <w:ind w:left="360"/>
        <w:contextualSpacing w:val="0"/>
        <w:rPr>
          <w:sz w:val="23"/>
        </w:rPr>
      </w:pPr>
      <w:r w:rsidRPr="006C101F">
        <w:rPr>
          <w:b/>
        </w:rPr>
        <w:t>3.1</w:t>
      </w:r>
      <w:proofErr w:type="gramStart"/>
      <w:r>
        <w:rPr>
          <w:b/>
        </w:rPr>
        <w:t>.</w:t>
      </w:r>
      <w:r>
        <w:t xml:space="preserve">  </w:t>
      </w:r>
      <w:r w:rsidR="00C0127E">
        <w:t>The</w:t>
      </w:r>
      <w:proofErr w:type="gramEnd"/>
      <w:r w:rsidR="00C0127E">
        <w:t xml:space="preserve"> Contractor shall r</w:t>
      </w:r>
      <w:r w:rsidR="00884701" w:rsidRPr="004E08AE">
        <w:t xml:space="preserve">evise </w:t>
      </w:r>
      <w:r w:rsidR="00740593" w:rsidRPr="004E08AE">
        <w:t xml:space="preserve">the EIS to incorporate </w:t>
      </w:r>
      <w:r w:rsidR="00884701" w:rsidRPr="004E08AE">
        <w:t>applicable</w:t>
      </w:r>
      <w:r w:rsidR="00740593" w:rsidRPr="004E08AE">
        <w:t xml:space="preserve"> public or agency comments, new </w:t>
      </w:r>
      <w:r w:rsidR="002A6465">
        <w:t>information</w:t>
      </w:r>
      <w:r w:rsidR="00740593" w:rsidRPr="004E08AE">
        <w:t xml:space="preserve"> </w:t>
      </w:r>
      <w:r w:rsidR="00C0127E">
        <w:t>and</w:t>
      </w:r>
      <w:r w:rsidR="00740593" w:rsidRPr="004E08AE">
        <w:t xml:space="preserve"> analyses, </w:t>
      </w:r>
      <w:r w:rsidR="00C0127E">
        <w:t>and</w:t>
      </w:r>
      <w:r w:rsidR="00740593" w:rsidRPr="004E08AE">
        <w:t xml:space="preserve"> other applicable information obtained</w:t>
      </w:r>
      <w:r w:rsidR="00C0127E">
        <w:t xml:space="preserve"> by the Contractor</w:t>
      </w:r>
      <w:r w:rsidR="00212C96">
        <w:t xml:space="preserve"> or government-furnished</w:t>
      </w:r>
      <w:r w:rsidR="00B70BFB" w:rsidRPr="004E08AE">
        <w:t xml:space="preserve">.  </w:t>
      </w:r>
      <w:r w:rsidR="00235586">
        <w:rPr>
          <w:sz w:val="23"/>
          <w:szCs w:val="23"/>
        </w:rPr>
        <w:t xml:space="preserve">For each revision or as directed by the COTR, analysis </w:t>
      </w:r>
      <w:r w:rsidR="00730F48">
        <w:rPr>
          <w:sz w:val="23"/>
          <w:szCs w:val="23"/>
        </w:rPr>
        <w:t xml:space="preserve">provided </w:t>
      </w:r>
      <w:r w:rsidR="00235586">
        <w:rPr>
          <w:sz w:val="23"/>
          <w:szCs w:val="23"/>
        </w:rPr>
        <w:t xml:space="preserve">under this scope shall </w:t>
      </w:r>
      <w:r w:rsidR="002A6465">
        <w:rPr>
          <w:sz w:val="23"/>
          <w:szCs w:val="23"/>
        </w:rPr>
        <w:t xml:space="preserve">be </w:t>
      </w:r>
      <w:r w:rsidR="00235586">
        <w:rPr>
          <w:sz w:val="23"/>
          <w:szCs w:val="23"/>
        </w:rPr>
        <w:t xml:space="preserve">supported with appropriate technical citations by peer </w:t>
      </w:r>
      <w:r w:rsidR="00235586">
        <w:rPr>
          <w:sz w:val="23"/>
          <w:szCs w:val="23"/>
        </w:rPr>
        <w:lastRenderedPageBreak/>
        <w:t>reviewed scientific literature</w:t>
      </w:r>
      <w:r w:rsidR="005E55F1">
        <w:rPr>
          <w:sz w:val="23"/>
          <w:szCs w:val="23"/>
        </w:rPr>
        <w:t>; non-peer reviewed literature may be substituted when peer-reviewed literature is not available</w:t>
      </w:r>
      <w:r w:rsidR="00235586">
        <w:rPr>
          <w:sz w:val="23"/>
          <w:szCs w:val="23"/>
        </w:rPr>
        <w:t>.</w:t>
      </w:r>
      <w:r w:rsidR="00B70BFB" w:rsidRPr="004E08AE">
        <w:t xml:space="preserve"> </w:t>
      </w:r>
      <w:r w:rsidR="00B70BFB" w:rsidRPr="00575F45">
        <w:rPr>
          <w:sz w:val="23"/>
        </w:rPr>
        <w:t xml:space="preserve"> </w:t>
      </w:r>
    </w:p>
    <w:p w:rsidR="006C101F" w:rsidRPr="006C101F" w:rsidRDefault="00B70BFB" w:rsidP="006C101F">
      <w:pPr>
        <w:pStyle w:val="ListParagraph"/>
        <w:numPr>
          <w:ilvl w:val="0"/>
          <w:numId w:val="13"/>
        </w:numPr>
        <w:spacing w:after="120"/>
        <w:contextualSpacing w:val="0"/>
        <w:rPr>
          <w:iCs/>
        </w:rPr>
      </w:pPr>
      <w:r w:rsidRPr="004E08AE">
        <w:t>Provide a</w:t>
      </w:r>
      <w:r w:rsidR="007A37B5">
        <w:t>n</w:t>
      </w:r>
      <w:r w:rsidRPr="004E08AE">
        <w:t xml:space="preserve"> </w:t>
      </w:r>
      <w:r w:rsidR="004E08AE" w:rsidRPr="004E08AE">
        <w:t xml:space="preserve">administrative </w:t>
      </w:r>
      <w:r w:rsidRPr="004E08AE">
        <w:t xml:space="preserve">draft </w:t>
      </w:r>
      <w:r w:rsidR="005E55F1">
        <w:t>Final</w:t>
      </w:r>
      <w:r w:rsidRPr="004E08AE">
        <w:t xml:space="preserve"> EIS </w:t>
      </w:r>
      <w:r w:rsidR="005E55F1">
        <w:t xml:space="preserve">(FEIS) </w:t>
      </w:r>
      <w:r w:rsidRPr="004E08AE">
        <w:t xml:space="preserve">to the </w:t>
      </w:r>
      <w:r w:rsidR="006211C7">
        <w:t>COTR</w:t>
      </w:r>
      <w:r w:rsidRPr="004E08AE">
        <w:t xml:space="preserve"> for review and comment</w:t>
      </w:r>
      <w:r w:rsidR="006211C7">
        <w:t xml:space="preserve"> by the COTR and Interdisciplinary Team</w:t>
      </w:r>
      <w:r w:rsidRPr="004E08AE">
        <w:t xml:space="preserve">.  </w:t>
      </w:r>
      <w:r w:rsidR="005E55F1">
        <w:rPr>
          <w:sz w:val="23"/>
          <w:szCs w:val="23"/>
        </w:rPr>
        <w:t xml:space="preserve">The Service estimates that their review and instructions to the Contractor for revisions of the </w:t>
      </w:r>
      <w:r w:rsidR="005E55F1">
        <w:rPr>
          <w:sz w:val="23"/>
          <w:szCs w:val="23"/>
        </w:rPr>
        <w:t xml:space="preserve">Administrative </w:t>
      </w:r>
      <w:r w:rsidR="005E55F1">
        <w:rPr>
          <w:sz w:val="23"/>
          <w:szCs w:val="23"/>
        </w:rPr>
        <w:t xml:space="preserve">Draft </w:t>
      </w:r>
      <w:r w:rsidR="005E55F1">
        <w:rPr>
          <w:sz w:val="23"/>
          <w:szCs w:val="23"/>
        </w:rPr>
        <w:t xml:space="preserve">FEIS </w:t>
      </w:r>
      <w:r w:rsidR="005E55F1">
        <w:rPr>
          <w:sz w:val="23"/>
          <w:szCs w:val="23"/>
        </w:rPr>
        <w:t xml:space="preserve">will be provided to the Contractor within 60 calendar days </w:t>
      </w:r>
      <w:r w:rsidR="005E55F1">
        <w:rPr>
          <w:sz w:val="23"/>
          <w:szCs w:val="23"/>
        </w:rPr>
        <w:t xml:space="preserve">of receipt of the document.  </w:t>
      </w:r>
      <w:proofErr w:type="spellStart"/>
      <w:r w:rsidR="006211C7">
        <w:t>The</w:t>
      </w:r>
      <w:proofErr w:type="spellEnd"/>
      <w:r w:rsidR="006211C7">
        <w:t xml:space="preserve"> Contractor shall i</w:t>
      </w:r>
      <w:commentRangeStart w:id="9"/>
      <w:r w:rsidRPr="004E08AE">
        <w:t xml:space="preserve">ncorporate comments and revise the document within </w:t>
      </w:r>
      <w:r w:rsidR="00CD6824">
        <w:t>60</w:t>
      </w:r>
      <w:r w:rsidRPr="004E08AE">
        <w:t xml:space="preserve"> days</w:t>
      </w:r>
      <w:r w:rsidR="004E08AE" w:rsidRPr="004E08AE">
        <w:t xml:space="preserve"> of receipt of </w:t>
      </w:r>
      <w:r w:rsidR="00496E73">
        <w:t xml:space="preserve">final </w:t>
      </w:r>
      <w:r w:rsidR="004E08AE" w:rsidRPr="004E08AE">
        <w:t>comments</w:t>
      </w:r>
      <w:r w:rsidRPr="004E08AE">
        <w:t>.</w:t>
      </w:r>
      <w:r w:rsidR="00740593" w:rsidRPr="004E08AE">
        <w:t xml:space="preserve"> </w:t>
      </w:r>
      <w:commentRangeEnd w:id="9"/>
      <w:r w:rsidR="00C537E8">
        <w:rPr>
          <w:rStyle w:val="CommentReference"/>
        </w:rPr>
        <w:commentReference w:id="9"/>
      </w:r>
    </w:p>
    <w:p w:rsidR="006C101F" w:rsidRPr="006C101F" w:rsidRDefault="00C0127E" w:rsidP="006C101F">
      <w:pPr>
        <w:pStyle w:val="ListParagraph"/>
        <w:numPr>
          <w:ilvl w:val="0"/>
          <w:numId w:val="13"/>
        </w:numPr>
        <w:spacing w:after="120"/>
        <w:contextualSpacing w:val="0"/>
        <w:rPr>
          <w:sz w:val="23"/>
          <w:szCs w:val="23"/>
        </w:rPr>
      </w:pPr>
      <w:r>
        <w:t>The Contractor shall p</w:t>
      </w:r>
      <w:r w:rsidR="0005065C" w:rsidRPr="004E08AE">
        <w:t>repare a</w:t>
      </w:r>
      <w:r w:rsidR="006211C7">
        <w:t>n administrative</w:t>
      </w:r>
      <w:r w:rsidR="0005065C" w:rsidRPr="004E08AE">
        <w:t xml:space="preserve"> </w:t>
      </w:r>
      <w:commentRangeStart w:id="10"/>
      <w:del w:id="11" w:author="Gerry J McChesney" w:date="2016-07-08T15:58:00Z">
        <w:r w:rsidR="0005065C" w:rsidRPr="004E08AE" w:rsidDel="005E55F1">
          <w:delText>draf</w:delText>
        </w:r>
      </w:del>
      <w:r w:rsidR="0005065C" w:rsidRPr="004E08AE">
        <w:t>t</w:t>
      </w:r>
      <w:commentRangeEnd w:id="10"/>
      <w:r w:rsidR="003152F0">
        <w:rPr>
          <w:rStyle w:val="CommentReference"/>
        </w:rPr>
        <w:commentReference w:id="10"/>
      </w:r>
      <w:r w:rsidR="0005065C" w:rsidRPr="004E08AE">
        <w:t xml:space="preserve"> </w:t>
      </w:r>
      <w:r w:rsidR="005E55F1">
        <w:t xml:space="preserve">Final </w:t>
      </w:r>
      <w:r w:rsidR="0005065C" w:rsidRPr="004E08AE">
        <w:t xml:space="preserve">EIS </w:t>
      </w:r>
      <w:r>
        <w:t>deliverable</w:t>
      </w:r>
      <w:r w:rsidR="0005065C" w:rsidRPr="004E08AE">
        <w:t xml:space="preserve">, formatted </w:t>
      </w:r>
      <w:r w:rsidR="006211C7">
        <w:t>consistent with</w:t>
      </w:r>
      <w:r w:rsidR="0005065C" w:rsidRPr="004E08AE">
        <w:t xml:space="preserve"> </w:t>
      </w:r>
      <w:r w:rsidR="00496E73">
        <w:t xml:space="preserve">the </w:t>
      </w:r>
      <w:r w:rsidR="00C303C5">
        <w:t>Council on Environmental Quality’s regulations for implementing NEPA</w:t>
      </w:r>
      <w:r w:rsidR="00496E73">
        <w:t xml:space="preserve"> and instructions </w:t>
      </w:r>
      <w:r w:rsidR="0005065C" w:rsidRPr="004E08AE">
        <w:t xml:space="preserve">provided by the </w:t>
      </w:r>
      <w:r>
        <w:t>COTR</w:t>
      </w:r>
      <w:r w:rsidR="0005065C" w:rsidRPr="004E08AE">
        <w:t xml:space="preserve">.  </w:t>
      </w:r>
    </w:p>
    <w:p w:rsidR="006D43AA" w:rsidRPr="006C101F" w:rsidRDefault="00235586" w:rsidP="006C101F">
      <w:pPr>
        <w:pStyle w:val="ListParagraph"/>
        <w:numPr>
          <w:ilvl w:val="0"/>
          <w:numId w:val="13"/>
        </w:numPr>
        <w:spacing w:after="120"/>
        <w:contextualSpacing w:val="0"/>
        <w:rPr>
          <w:sz w:val="23"/>
          <w:szCs w:val="23"/>
        </w:rPr>
      </w:pPr>
      <w:r w:rsidRPr="006C101F">
        <w:rPr>
          <w:sz w:val="23"/>
          <w:szCs w:val="23"/>
        </w:rPr>
        <w:t>The Contractor shall submit a list of references (technical reference list) to support the technical citations that are used in the EIS as a part of this scope, and a PDF of each document cited.</w:t>
      </w:r>
    </w:p>
    <w:p w:rsidR="004F7966" w:rsidRDefault="004F7966" w:rsidP="00B70BFB">
      <w:pPr>
        <w:pStyle w:val="ListParagraph"/>
        <w:spacing w:after="120"/>
        <w:ind w:left="360"/>
        <w:contextualSpacing w:val="0"/>
        <w:rPr>
          <w:b/>
          <w:sz w:val="23"/>
          <w:szCs w:val="23"/>
        </w:rPr>
      </w:pPr>
      <w:proofErr w:type="gramStart"/>
      <w:r w:rsidRPr="004F7966">
        <w:rPr>
          <w:b/>
          <w:sz w:val="23"/>
          <w:szCs w:val="23"/>
        </w:rPr>
        <w:t>3.1  O</w:t>
      </w:r>
      <w:r>
        <w:rPr>
          <w:b/>
          <w:sz w:val="23"/>
          <w:szCs w:val="23"/>
        </w:rPr>
        <w:t>ption</w:t>
      </w:r>
      <w:proofErr w:type="gramEnd"/>
      <w:r>
        <w:rPr>
          <w:b/>
          <w:sz w:val="23"/>
          <w:szCs w:val="23"/>
        </w:rPr>
        <w:t xml:space="preserve"> item.  Additional Regulatory Compliance</w:t>
      </w:r>
      <w:r w:rsidRPr="004F7966">
        <w:rPr>
          <w:b/>
          <w:sz w:val="23"/>
          <w:szCs w:val="23"/>
        </w:rPr>
        <w:t xml:space="preserve"> </w:t>
      </w:r>
    </w:p>
    <w:p w:rsidR="004F7966" w:rsidRPr="004E08AE" w:rsidRDefault="004F7966" w:rsidP="004F7966">
      <w:pPr>
        <w:pStyle w:val="Default"/>
        <w:ind w:left="360"/>
        <w:rPr>
          <w:color w:val="auto"/>
        </w:rPr>
      </w:pPr>
      <w:r w:rsidRPr="004E08AE">
        <w:rPr>
          <w:color w:val="auto"/>
        </w:rPr>
        <w:t xml:space="preserve">If an action alternative is selected in the </w:t>
      </w:r>
      <w:r>
        <w:rPr>
          <w:color w:val="auto"/>
        </w:rPr>
        <w:t>F</w:t>
      </w:r>
      <w:r w:rsidRPr="004E08AE">
        <w:rPr>
          <w:color w:val="auto"/>
        </w:rPr>
        <w:t xml:space="preserve">EIS, the proposed mouse eradication would be carried out in compliance with all applicable Federal and state laws and regulations.  The </w:t>
      </w:r>
      <w:r>
        <w:rPr>
          <w:color w:val="auto"/>
        </w:rPr>
        <w:t>C</w:t>
      </w:r>
      <w:r w:rsidRPr="004E08AE">
        <w:rPr>
          <w:color w:val="auto"/>
        </w:rPr>
        <w:t xml:space="preserve">ontractor will be responsible for preparing all necessary </w:t>
      </w:r>
      <w:r>
        <w:rPr>
          <w:color w:val="auto"/>
        </w:rPr>
        <w:t xml:space="preserve">compliance </w:t>
      </w:r>
      <w:r w:rsidRPr="004E08AE">
        <w:rPr>
          <w:color w:val="auto"/>
        </w:rPr>
        <w:t xml:space="preserve">documentation </w:t>
      </w:r>
      <w:r>
        <w:rPr>
          <w:color w:val="auto"/>
        </w:rPr>
        <w:t>including, but not limited to</w:t>
      </w:r>
      <w:r w:rsidRPr="004E08AE">
        <w:rPr>
          <w:color w:val="auto"/>
        </w:rPr>
        <w:t xml:space="preserve"> </w:t>
      </w:r>
      <w:r>
        <w:rPr>
          <w:color w:val="auto"/>
        </w:rPr>
        <w:t xml:space="preserve">those listed below </w:t>
      </w:r>
      <w:r w:rsidRPr="004E08AE">
        <w:rPr>
          <w:color w:val="auto"/>
        </w:rPr>
        <w:t xml:space="preserve">unless otherwise agreed upon in writing by the </w:t>
      </w:r>
      <w:r>
        <w:rPr>
          <w:color w:val="auto"/>
        </w:rPr>
        <w:t>COTR.</w:t>
      </w:r>
      <w:r w:rsidRPr="004E08AE">
        <w:rPr>
          <w:color w:val="auto"/>
        </w:rPr>
        <w:t xml:space="preserve"> </w:t>
      </w:r>
      <w:r>
        <w:rPr>
          <w:color w:val="auto"/>
        </w:rPr>
        <w:t xml:space="preserve">The compliance documentation </w:t>
      </w:r>
      <w:r w:rsidRPr="004E08AE">
        <w:rPr>
          <w:color w:val="auto"/>
        </w:rPr>
        <w:t xml:space="preserve">will be reviewed and approved by the </w:t>
      </w:r>
      <w:r>
        <w:rPr>
          <w:color w:val="auto"/>
        </w:rPr>
        <w:t>COTR</w:t>
      </w:r>
      <w:r w:rsidRPr="004E08AE">
        <w:rPr>
          <w:color w:val="auto"/>
        </w:rPr>
        <w:t xml:space="preserve">.  Unless a different time frame is specified by the </w:t>
      </w:r>
      <w:r>
        <w:rPr>
          <w:color w:val="auto"/>
        </w:rPr>
        <w:t>COTR</w:t>
      </w:r>
      <w:r w:rsidRPr="004E08AE">
        <w:rPr>
          <w:color w:val="auto"/>
        </w:rPr>
        <w:t xml:space="preserve">, the </w:t>
      </w:r>
      <w:r>
        <w:rPr>
          <w:color w:val="auto"/>
        </w:rPr>
        <w:t>C</w:t>
      </w:r>
      <w:r w:rsidRPr="004E08AE">
        <w:rPr>
          <w:color w:val="auto"/>
        </w:rPr>
        <w:t xml:space="preserve">ontractor </w:t>
      </w:r>
      <w:r>
        <w:rPr>
          <w:color w:val="auto"/>
        </w:rPr>
        <w:t>sha</w:t>
      </w:r>
      <w:r w:rsidRPr="004E08AE">
        <w:rPr>
          <w:color w:val="auto"/>
        </w:rPr>
        <w:t xml:space="preserve">ll </w:t>
      </w:r>
      <w:r>
        <w:rPr>
          <w:color w:val="auto"/>
        </w:rPr>
        <w:t>submit the compliance</w:t>
      </w:r>
      <w:r w:rsidRPr="004E08AE">
        <w:rPr>
          <w:color w:val="auto"/>
        </w:rPr>
        <w:t xml:space="preserve"> </w:t>
      </w:r>
      <w:r>
        <w:rPr>
          <w:color w:val="auto"/>
        </w:rPr>
        <w:t xml:space="preserve"> </w:t>
      </w:r>
      <w:r w:rsidRPr="004E08AE">
        <w:rPr>
          <w:color w:val="auto"/>
        </w:rPr>
        <w:t xml:space="preserve"> documentation </w:t>
      </w:r>
      <w:r>
        <w:rPr>
          <w:color w:val="auto"/>
        </w:rPr>
        <w:t xml:space="preserve">deliverables </w:t>
      </w:r>
      <w:r w:rsidRPr="004E08AE">
        <w:rPr>
          <w:color w:val="auto"/>
        </w:rPr>
        <w:t xml:space="preserve">to coincide with the administrative draft of the FEIS (anticipated </w:t>
      </w:r>
      <w:r>
        <w:rPr>
          <w:color w:val="auto"/>
        </w:rPr>
        <w:t>July</w:t>
      </w:r>
      <w:r w:rsidRPr="004E08AE">
        <w:rPr>
          <w:color w:val="auto"/>
        </w:rPr>
        <w:t xml:space="preserve"> </w:t>
      </w:r>
      <w:r>
        <w:rPr>
          <w:color w:val="auto"/>
        </w:rPr>
        <w:t xml:space="preserve">1, </w:t>
      </w:r>
      <w:r w:rsidRPr="004E08AE">
        <w:rPr>
          <w:color w:val="auto"/>
        </w:rPr>
        <w:t xml:space="preserve">2017). </w:t>
      </w:r>
      <w:r>
        <w:rPr>
          <w:color w:val="auto"/>
        </w:rPr>
        <w:t xml:space="preserve">The Contractor shall prepare </w:t>
      </w:r>
      <w:r w:rsidRPr="004E08AE">
        <w:rPr>
          <w:color w:val="auto"/>
        </w:rPr>
        <w:t xml:space="preserve">permit applications and additional compliance documents </w:t>
      </w:r>
      <w:r>
        <w:rPr>
          <w:color w:val="auto"/>
        </w:rPr>
        <w:t>for</w:t>
      </w:r>
      <w:r w:rsidRPr="004E08AE">
        <w:rPr>
          <w:color w:val="auto"/>
        </w:rPr>
        <w:t xml:space="preserve">: </w:t>
      </w:r>
    </w:p>
    <w:p w:rsidR="004F7966" w:rsidRPr="004E08AE" w:rsidRDefault="004F7966" w:rsidP="004F7966">
      <w:pPr>
        <w:pStyle w:val="Default"/>
        <w:numPr>
          <w:ilvl w:val="0"/>
          <w:numId w:val="5"/>
        </w:numPr>
        <w:rPr>
          <w:color w:val="auto"/>
        </w:rPr>
      </w:pPr>
    </w:p>
    <w:p w:rsidR="004F7966" w:rsidRPr="004E08AE" w:rsidRDefault="004F7966" w:rsidP="004F7966">
      <w:pPr>
        <w:pStyle w:val="Default"/>
        <w:numPr>
          <w:ilvl w:val="0"/>
          <w:numId w:val="9"/>
        </w:numPr>
        <w:tabs>
          <w:tab w:val="left" w:pos="810"/>
        </w:tabs>
        <w:spacing w:after="120"/>
        <w:ind w:left="1080"/>
        <w:rPr>
          <w:color w:val="auto"/>
        </w:rPr>
      </w:pPr>
      <w:r w:rsidRPr="004E08AE">
        <w:rPr>
          <w:color w:val="auto"/>
        </w:rPr>
        <w:t xml:space="preserve">Consistency Determination under the Coastal Zone Management Act; </w:t>
      </w:r>
    </w:p>
    <w:p w:rsidR="004F7966" w:rsidRPr="004E08AE" w:rsidRDefault="004F7966" w:rsidP="004F7966">
      <w:pPr>
        <w:pStyle w:val="Default"/>
        <w:numPr>
          <w:ilvl w:val="0"/>
          <w:numId w:val="9"/>
        </w:numPr>
        <w:tabs>
          <w:tab w:val="left" w:pos="810"/>
        </w:tabs>
        <w:spacing w:after="120"/>
        <w:ind w:left="1080"/>
        <w:rPr>
          <w:color w:val="auto"/>
        </w:rPr>
      </w:pPr>
      <w:r w:rsidRPr="004E08AE">
        <w:rPr>
          <w:color w:val="auto"/>
        </w:rPr>
        <w:t xml:space="preserve">Application for Manager’s Authorization from Greater </w:t>
      </w:r>
      <w:proofErr w:type="spellStart"/>
      <w:r w:rsidRPr="004E08AE">
        <w:rPr>
          <w:color w:val="auto"/>
        </w:rPr>
        <w:t>Farallones</w:t>
      </w:r>
      <w:proofErr w:type="spellEnd"/>
      <w:r w:rsidRPr="004E08AE">
        <w:rPr>
          <w:color w:val="auto"/>
        </w:rPr>
        <w:t xml:space="preserve"> National Marine Sanctuary; </w:t>
      </w:r>
    </w:p>
    <w:p w:rsidR="004F7966" w:rsidRPr="004E08AE" w:rsidRDefault="004F7966" w:rsidP="004F7966">
      <w:pPr>
        <w:pStyle w:val="Default"/>
        <w:numPr>
          <w:ilvl w:val="0"/>
          <w:numId w:val="9"/>
        </w:numPr>
        <w:tabs>
          <w:tab w:val="left" w:pos="810"/>
        </w:tabs>
        <w:spacing w:after="120"/>
        <w:ind w:left="1080"/>
        <w:rPr>
          <w:color w:val="auto"/>
        </w:rPr>
      </w:pPr>
      <w:r w:rsidRPr="004E08AE">
        <w:rPr>
          <w:color w:val="auto"/>
        </w:rPr>
        <w:t>Application for incidental take of migratory birds (under the Migratory Bird Treaty Act);</w:t>
      </w:r>
    </w:p>
    <w:p w:rsidR="004F7966" w:rsidRPr="004E08AE" w:rsidRDefault="004F7966" w:rsidP="004F7966">
      <w:pPr>
        <w:pStyle w:val="Default"/>
        <w:numPr>
          <w:ilvl w:val="0"/>
          <w:numId w:val="9"/>
        </w:numPr>
        <w:tabs>
          <w:tab w:val="left" w:pos="810"/>
        </w:tabs>
        <w:spacing w:after="120"/>
        <w:ind w:left="1080"/>
        <w:rPr>
          <w:color w:val="auto"/>
        </w:rPr>
      </w:pPr>
      <w:r w:rsidRPr="004E08AE">
        <w:rPr>
          <w:color w:val="auto"/>
        </w:rPr>
        <w:t xml:space="preserve">Application for National Pollution Discharge Elimination System individual permit (under the Clean Water Act); </w:t>
      </w:r>
    </w:p>
    <w:p w:rsidR="004F7966" w:rsidRPr="004E08AE" w:rsidRDefault="004F7966" w:rsidP="004F7966">
      <w:pPr>
        <w:pStyle w:val="Default"/>
        <w:numPr>
          <w:ilvl w:val="0"/>
          <w:numId w:val="9"/>
        </w:numPr>
        <w:tabs>
          <w:tab w:val="left" w:pos="810"/>
        </w:tabs>
        <w:spacing w:after="120"/>
        <w:ind w:left="1080"/>
        <w:rPr>
          <w:color w:val="auto"/>
        </w:rPr>
      </w:pPr>
      <w:r w:rsidRPr="004E08AE">
        <w:rPr>
          <w:color w:val="auto"/>
        </w:rPr>
        <w:t xml:space="preserve">Application for marine mammal Incidental Harassment Authorization (under the Marine Mammal Protection Act); </w:t>
      </w:r>
    </w:p>
    <w:p w:rsidR="004F7966" w:rsidRPr="004E08AE" w:rsidRDefault="004F7966" w:rsidP="004F7966">
      <w:pPr>
        <w:pStyle w:val="Default"/>
        <w:numPr>
          <w:ilvl w:val="0"/>
          <w:numId w:val="9"/>
        </w:numPr>
        <w:tabs>
          <w:tab w:val="left" w:pos="810"/>
        </w:tabs>
        <w:spacing w:after="120"/>
        <w:ind w:left="1080"/>
        <w:rPr>
          <w:color w:val="auto"/>
        </w:rPr>
      </w:pPr>
      <w:r w:rsidRPr="004E08AE">
        <w:rPr>
          <w:color w:val="auto"/>
        </w:rPr>
        <w:t>Documentation to obtain a Pesticide Use Permit from the Service;</w:t>
      </w:r>
    </w:p>
    <w:p w:rsidR="004F7966" w:rsidRPr="004E08AE" w:rsidRDefault="004F7966" w:rsidP="004F7966">
      <w:pPr>
        <w:pStyle w:val="Default"/>
        <w:numPr>
          <w:ilvl w:val="0"/>
          <w:numId w:val="9"/>
        </w:numPr>
        <w:tabs>
          <w:tab w:val="left" w:pos="810"/>
        </w:tabs>
        <w:spacing w:after="120"/>
        <w:ind w:left="1080"/>
        <w:rPr>
          <w:color w:val="auto"/>
        </w:rPr>
      </w:pPr>
      <w:r w:rsidRPr="004E08AE">
        <w:rPr>
          <w:color w:val="auto"/>
        </w:rPr>
        <w:t>Documentation to support a Biological Opinion under the Endangered Species Act;</w:t>
      </w:r>
    </w:p>
    <w:p w:rsidR="004F7966" w:rsidRPr="004E08AE" w:rsidRDefault="004F7966" w:rsidP="004F7966">
      <w:pPr>
        <w:pStyle w:val="Default"/>
        <w:numPr>
          <w:ilvl w:val="0"/>
          <w:numId w:val="9"/>
        </w:numPr>
        <w:tabs>
          <w:tab w:val="left" w:pos="810"/>
        </w:tabs>
        <w:spacing w:after="120"/>
        <w:ind w:left="1080"/>
        <w:rPr>
          <w:color w:val="auto"/>
        </w:rPr>
      </w:pPr>
      <w:r w:rsidRPr="004E08AE">
        <w:rPr>
          <w:color w:val="auto"/>
        </w:rPr>
        <w:t>Documentation to support authorization under the National Historic Preservation Act (Section 106);</w:t>
      </w:r>
    </w:p>
    <w:p w:rsidR="004F7966" w:rsidRPr="004E08AE" w:rsidRDefault="004F7966" w:rsidP="004F7966">
      <w:pPr>
        <w:pStyle w:val="Default"/>
        <w:numPr>
          <w:ilvl w:val="0"/>
          <w:numId w:val="9"/>
        </w:numPr>
        <w:tabs>
          <w:tab w:val="left" w:pos="810"/>
        </w:tabs>
        <w:spacing w:after="120"/>
        <w:ind w:left="1080"/>
        <w:rPr>
          <w:color w:val="auto"/>
        </w:rPr>
      </w:pPr>
      <w:r w:rsidRPr="004E08AE">
        <w:rPr>
          <w:color w:val="auto"/>
        </w:rPr>
        <w:t>Documentation to support authorization under the Federal Insecticide, Fungicide and Rodenticide Act;  and</w:t>
      </w:r>
    </w:p>
    <w:p w:rsidR="004F7966" w:rsidRPr="004E08AE" w:rsidRDefault="004F7966" w:rsidP="00A7783A">
      <w:pPr>
        <w:pStyle w:val="Default"/>
        <w:numPr>
          <w:ilvl w:val="0"/>
          <w:numId w:val="9"/>
        </w:numPr>
        <w:tabs>
          <w:tab w:val="left" w:pos="810"/>
        </w:tabs>
        <w:ind w:left="1080"/>
        <w:rPr>
          <w:color w:val="auto"/>
        </w:rPr>
      </w:pPr>
      <w:r>
        <w:rPr>
          <w:color w:val="auto"/>
        </w:rPr>
        <w:lastRenderedPageBreak/>
        <w:t xml:space="preserve">OPTION ITEM: </w:t>
      </w:r>
      <w:r w:rsidRPr="004E08AE">
        <w:rPr>
          <w:color w:val="auto"/>
        </w:rPr>
        <w:t>Other regulatory compliance as it may arise</w:t>
      </w:r>
      <w:r>
        <w:rPr>
          <w:color w:val="auto"/>
        </w:rPr>
        <w:t>, as directed by the COTR</w:t>
      </w:r>
      <w:r w:rsidRPr="004E08AE">
        <w:rPr>
          <w:color w:val="auto"/>
        </w:rPr>
        <w:t>.</w:t>
      </w:r>
    </w:p>
    <w:p w:rsidR="004F7966" w:rsidRPr="004F7966" w:rsidRDefault="004F7966" w:rsidP="00A7783A">
      <w:pPr>
        <w:pStyle w:val="ListParagraph"/>
        <w:ind w:left="360"/>
        <w:contextualSpacing w:val="0"/>
        <w:rPr>
          <w:b/>
          <w:iCs/>
        </w:rPr>
      </w:pPr>
    </w:p>
    <w:p w:rsidR="006D43AA" w:rsidRPr="006D43AA" w:rsidRDefault="006D43AA" w:rsidP="006D43AA">
      <w:pPr>
        <w:pStyle w:val="ListParagraph"/>
        <w:numPr>
          <w:ilvl w:val="0"/>
          <w:numId w:val="2"/>
        </w:numPr>
        <w:spacing w:after="120"/>
        <w:ind w:left="360"/>
        <w:contextualSpacing w:val="0"/>
        <w:rPr>
          <w:b/>
        </w:rPr>
      </w:pPr>
      <w:r>
        <w:rPr>
          <w:b/>
        </w:rPr>
        <w:t>Mailing List</w:t>
      </w:r>
      <w:r w:rsidR="00917B3C">
        <w:rPr>
          <w:b/>
        </w:rPr>
        <w:t>:</w:t>
      </w:r>
    </w:p>
    <w:p w:rsidR="006D43AA" w:rsidRDefault="006D43AA" w:rsidP="00E253A9">
      <w:pPr>
        <w:pStyle w:val="ListParagraph"/>
        <w:ind w:left="360"/>
        <w:contextualSpacing w:val="0"/>
      </w:pPr>
      <w:r>
        <w:t xml:space="preserve">The contractor shall maintain, compile, and deliver a </w:t>
      </w:r>
      <w:r w:rsidR="00E253A9">
        <w:t>project mailing list to include members of the interdisciplinary team, other project partners, applicable regulatory agency contacts, and interested members of the public.</w:t>
      </w:r>
    </w:p>
    <w:p w:rsidR="00E253A9" w:rsidRDefault="00E253A9" w:rsidP="00E253A9">
      <w:pPr>
        <w:pStyle w:val="ListParagraph"/>
        <w:ind w:left="360"/>
        <w:contextualSpacing w:val="0"/>
        <w:rPr>
          <w:b/>
        </w:rPr>
      </w:pPr>
    </w:p>
    <w:p w:rsidR="006D43AA" w:rsidRPr="004E08AE" w:rsidRDefault="006D43AA" w:rsidP="00E253A9">
      <w:pPr>
        <w:pStyle w:val="ListParagraph"/>
        <w:numPr>
          <w:ilvl w:val="0"/>
          <w:numId w:val="2"/>
        </w:numPr>
        <w:spacing w:after="120"/>
        <w:ind w:left="360"/>
        <w:contextualSpacing w:val="0"/>
        <w:rPr>
          <w:b/>
        </w:rPr>
      </w:pPr>
      <w:r w:rsidRPr="004E08AE">
        <w:rPr>
          <w:b/>
        </w:rPr>
        <w:t>Administrative Record:</w:t>
      </w:r>
    </w:p>
    <w:p w:rsidR="006D43AA" w:rsidRPr="004E08AE" w:rsidRDefault="006D43AA" w:rsidP="00E253A9">
      <w:pPr>
        <w:pStyle w:val="ListParagraph"/>
        <w:spacing w:after="120"/>
        <w:ind w:left="360"/>
        <w:contextualSpacing w:val="0"/>
      </w:pPr>
      <w:r>
        <w:t>a</w:t>
      </w:r>
      <w:r w:rsidRPr="004E08AE">
        <w:t xml:space="preserve">. </w:t>
      </w:r>
      <w:r>
        <w:t>The Contractor shall c</w:t>
      </w:r>
      <w:r w:rsidRPr="004E08AE">
        <w:t>ompile</w:t>
      </w:r>
      <w:r>
        <w:t>,</w:t>
      </w:r>
      <w:r w:rsidRPr="004E08AE">
        <w:t xml:space="preserve"> maintain and deliver the Administrative Record for the project according to protocols provided by the Service.  </w:t>
      </w:r>
    </w:p>
    <w:p w:rsidR="006D43AA" w:rsidRPr="004E08AE" w:rsidRDefault="006D43AA" w:rsidP="00E253A9">
      <w:pPr>
        <w:pStyle w:val="ListParagraph"/>
        <w:spacing w:after="120"/>
        <w:ind w:left="360"/>
        <w:contextualSpacing w:val="0"/>
      </w:pPr>
      <w:r>
        <w:t>b. The Contractor shall c</w:t>
      </w:r>
      <w:r w:rsidRPr="004E08AE">
        <w:t>ompile an Index according to protocols provided by the Service</w:t>
      </w:r>
      <w:r>
        <w:t>.</w:t>
      </w:r>
    </w:p>
    <w:p w:rsidR="006D43AA" w:rsidRPr="004E08AE" w:rsidRDefault="006D43AA" w:rsidP="00E253A9">
      <w:pPr>
        <w:pStyle w:val="ListParagraph"/>
        <w:spacing w:after="120"/>
        <w:ind w:left="360"/>
        <w:contextualSpacing w:val="0"/>
      </w:pPr>
      <w:r>
        <w:t>c. The Contractor shall d</w:t>
      </w:r>
      <w:r w:rsidRPr="004E08AE">
        <w:t>eliver portions of the Administrative Record on a quarterly basis, to include all records accrued for the quarter</w:t>
      </w:r>
      <w:r>
        <w:t>.</w:t>
      </w:r>
    </w:p>
    <w:p w:rsidR="006D43AA" w:rsidRPr="004E08AE" w:rsidRDefault="006D43AA" w:rsidP="00E253A9">
      <w:pPr>
        <w:pStyle w:val="ListParagraph"/>
        <w:spacing w:after="120"/>
        <w:ind w:left="360"/>
        <w:contextualSpacing w:val="0"/>
      </w:pPr>
      <w:r>
        <w:t>d</w:t>
      </w:r>
      <w:r w:rsidRPr="004E08AE">
        <w:t xml:space="preserve">. At the conclusion of the NEPA process, </w:t>
      </w:r>
      <w:r>
        <w:t xml:space="preserve">the Contractor shall </w:t>
      </w:r>
      <w:r w:rsidRPr="004E08AE">
        <w:t xml:space="preserve">complete the compilation of </w:t>
      </w:r>
      <w:r>
        <w:t xml:space="preserve">the </w:t>
      </w:r>
      <w:r w:rsidRPr="004E08AE">
        <w:t>Administrative Record</w:t>
      </w:r>
      <w:r>
        <w:t>.</w:t>
      </w:r>
    </w:p>
    <w:p w:rsidR="006D43AA" w:rsidRDefault="006D43AA" w:rsidP="009170B3">
      <w:pPr>
        <w:pStyle w:val="ListParagraph"/>
        <w:ind w:left="360"/>
        <w:contextualSpacing w:val="0"/>
      </w:pPr>
      <w:r>
        <w:t>e. The Contractor shall d</w:t>
      </w:r>
      <w:r w:rsidRPr="004E08AE">
        <w:t xml:space="preserve">eliver all Administrative Record materials, including all documents and Index, on three DVDs to the </w:t>
      </w:r>
      <w:r>
        <w:t>COTR</w:t>
      </w:r>
      <w:r w:rsidRPr="004E08AE">
        <w:t xml:space="preserve">. </w:t>
      </w:r>
    </w:p>
    <w:p w:rsidR="006D43AA" w:rsidRPr="004E08AE" w:rsidRDefault="006D43AA" w:rsidP="009170B3">
      <w:pPr>
        <w:pStyle w:val="ListParagraph"/>
        <w:ind w:left="360"/>
        <w:contextualSpacing w:val="0"/>
      </w:pPr>
    </w:p>
    <w:p w:rsidR="00B70BFB" w:rsidRPr="004E08AE" w:rsidRDefault="00B70BFB" w:rsidP="00E253A9">
      <w:pPr>
        <w:pStyle w:val="ListParagraph"/>
        <w:numPr>
          <w:ilvl w:val="0"/>
          <w:numId w:val="2"/>
        </w:numPr>
        <w:spacing w:after="120"/>
        <w:ind w:left="360"/>
        <w:contextualSpacing w:val="0"/>
        <w:rPr>
          <w:b/>
          <w:iCs/>
        </w:rPr>
      </w:pPr>
      <w:r w:rsidRPr="004E08AE">
        <w:rPr>
          <w:b/>
        </w:rPr>
        <w:t>Meetings:</w:t>
      </w:r>
    </w:p>
    <w:p w:rsidR="00740593" w:rsidRPr="004E08AE" w:rsidRDefault="00B70BFB" w:rsidP="00E253A9">
      <w:pPr>
        <w:pStyle w:val="ListParagraph"/>
        <w:spacing w:after="120"/>
        <w:ind w:left="360"/>
        <w:contextualSpacing w:val="0"/>
        <w:rPr>
          <w:iCs/>
        </w:rPr>
      </w:pPr>
      <w:r w:rsidRPr="004E08AE">
        <w:t xml:space="preserve">a. </w:t>
      </w:r>
      <w:r w:rsidR="006211C7">
        <w:t>The Contractor shall p</w:t>
      </w:r>
      <w:r w:rsidR="00740593" w:rsidRPr="004E08AE">
        <w:t>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 xml:space="preserve">informational materials as requested </w:t>
      </w:r>
      <w:r w:rsidR="006211C7">
        <w:t>by the COTR</w:t>
      </w:r>
      <w:r w:rsidR="00740593" w:rsidRPr="004E08AE">
        <w:t xml:space="preserve"> for meetings with Service staff, project partners, cooperating or other agencies, </w:t>
      </w:r>
      <w:r w:rsidR="00BB4D99" w:rsidRPr="004E08AE">
        <w:t xml:space="preserve">interested organizations </w:t>
      </w:r>
      <w:r w:rsidR="00740593" w:rsidRPr="004E08AE">
        <w:t>and members of the public</w:t>
      </w:r>
      <w:r w:rsidR="006211C7">
        <w:t>,</w:t>
      </w:r>
      <w:r w:rsidR="00740593" w:rsidRPr="004E08AE">
        <w:t xml:space="preserve"> as applicable; </w:t>
      </w:r>
    </w:p>
    <w:p w:rsidR="009170B3" w:rsidRDefault="0005065C" w:rsidP="009170B3">
      <w:pPr>
        <w:pStyle w:val="ListParagraph"/>
        <w:spacing w:after="120"/>
        <w:ind w:left="360"/>
        <w:contextualSpacing w:val="0"/>
      </w:pPr>
      <w:r w:rsidRPr="004E08AE">
        <w:t xml:space="preserve">b. </w:t>
      </w:r>
      <w:r w:rsidR="006211C7">
        <w:t>The Contractor shall a</w:t>
      </w:r>
      <w:r w:rsidR="00740593" w:rsidRPr="004E08AE">
        <w:t xml:space="preserve">ttend and participate in </w:t>
      </w:r>
      <w:r w:rsidR="00520A92">
        <w:t xml:space="preserve">up to ten all-day </w:t>
      </w:r>
      <w:r w:rsidR="00740593" w:rsidRPr="004E08AE">
        <w:t>meetings associated with the project, as requested</w:t>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A small number of meetings (</w:t>
      </w:r>
      <w:r w:rsidR="006211C7">
        <w:t>up to</w:t>
      </w:r>
      <w:r w:rsidR="00496E73">
        <w:t xml:space="preserve"> three) may require travel beyond </w:t>
      </w:r>
      <w:proofErr w:type="spellStart"/>
      <w:r w:rsidR="00496E73">
        <w:t>the</w:t>
      </w:r>
      <w:r w:rsidR="00496E73" w:rsidRPr="004E08AE">
        <w:t>Greater</w:t>
      </w:r>
      <w:proofErr w:type="spellEnd"/>
      <w:r w:rsidR="00496E73" w:rsidRPr="004E08AE">
        <w:t xml:space="preserve">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 xml:space="preserve">Interdisciplinary Team at least every two months or more frequently as needed, </w:t>
      </w:r>
      <w:r w:rsidR="006211C7">
        <w:t xml:space="preserve">up to once each month. The Contractor shall be available for </w:t>
      </w:r>
      <w:r w:rsidR="00BB4D99" w:rsidRPr="004E08AE">
        <w:t>additional meetings</w:t>
      </w:r>
      <w:r w:rsidR="00694B97">
        <w:t xml:space="preserve"> </w:t>
      </w:r>
      <w:r w:rsidR="006211C7">
        <w:t>by teleconference,</w:t>
      </w:r>
      <w:r w:rsidR="00694B97">
        <w:t xml:space="preserve"> as </w:t>
      </w:r>
      <w:r w:rsidR="006211C7">
        <w:t xml:space="preserve">determined </w:t>
      </w:r>
      <w:r w:rsidR="00694B97">
        <w:t>necessary</w:t>
      </w:r>
      <w:r w:rsidR="006211C7">
        <w:t xml:space="preserve"> by the COTR</w:t>
      </w:r>
      <w:r w:rsidR="00BB4D99" w:rsidRPr="004E08AE">
        <w:t>.</w:t>
      </w:r>
    </w:p>
    <w:p w:rsidR="006D43AA" w:rsidRDefault="006D43AA" w:rsidP="009170B3">
      <w:pPr>
        <w:pStyle w:val="ListParagraph"/>
        <w:numPr>
          <w:ilvl w:val="0"/>
          <w:numId w:val="2"/>
        </w:numPr>
        <w:spacing w:after="120"/>
        <w:ind w:left="360"/>
      </w:pPr>
      <w:r w:rsidRPr="009170B3">
        <w:rPr>
          <w:b/>
        </w:rPr>
        <w:t>Notification of developments</w:t>
      </w:r>
    </w:p>
    <w:p w:rsidR="009E497F" w:rsidRPr="004E08AE" w:rsidRDefault="008022D8" w:rsidP="00917B3C">
      <w:pPr>
        <w:pStyle w:val="ListParagraph"/>
        <w:spacing w:after="120"/>
        <w:ind w:left="360"/>
        <w:contextualSpacing w:val="0"/>
      </w:pPr>
      <w:r w:rsidRPr="004E08AE">
        <w:t xml:space="preserve">Notify the </w:t>
      </w:r>
      <w:r w:rsidR="00A35D74">
        <w:t>COTR</w:t>
      </w:r>
      <w:r w:rsidRPr="004E08AE">
        <w:t xml:space="preserve"> of developments that have a significant impact on activities </w:t>
      </w:r>
      <w:r w:rsidR="00A35D74">
        <w:t>and schedule</w:t>
      </w:r>
      <w:r w:rsidRPr="004E08AE">
        <w:t xml:space="preserve"> covered by this agreement</w:t>
      </w:r>
      <w:r w:rsidR="004E253B" w:rsidRPr="004E08AE">
        <w:t>.</w:t>
      </w:r>
    </w:p>
    <w:p w:rsidR="008022D8" w:rsidRPr="004E08AE" w:rsidRDefault="008022D8" w:rsidP="008022D8">
      <w:pPr>
        <w:rPr>
          <w:iCs/>
        </w:rPr>
      </w:pPr>
    </w:p>
    <w:p w:rsidR="00266C2D" w:rsidRDefault="008022D8" w:rsidP="008022D8">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rsidR="00917B3C" w:rsidRDefault="00917B3C" w:rsidP="008022D8"/>
    <w:p w:rsidR="00917B3C" w:rsidRDefault="00917B3C" w:rsidP="00917B3C">
      <w:pPr>
        <w:rPr>
          <w:b/>
        </w:rPr>
        <w:pPrChange w:id="12" w:author="Sandy" w:date="2016-03-01T11:04:00Z">
          <w:pPr>
            <w:spacing w:after="120"/>
          </w:pPr>
        </w:pPrChange>
      </w:pPr>
      <w:r>
        <w:rPr>
          <w:b/>
        </w:rPr>
        <w:t xml:space="preserve">6.  </w:t>
      </w:r>
      <w:commentRangeStart w:id="13"/>
      <w:commentRangeStart w:id="14"/>
      <w:r w:rsidRPr="004E08AE">
        <w:rPr>
          <w:b/>
        </w:rPr>
        <w:t>SCHEDULE:</w:t>
      </w:r>
      <w:commentRangeEnd w:id="13"/>
      <w:commentRangeEnd w:id="14"/>
      <w:r>
        <w:rPr>
          <w:rStyle w:val="CommentReference"/>
        </w:rPr>
        <w:commentReference w:id="13"/>
      </w:r>
      <w:r>
        <w:rPr>
          <w:rStyle w:val="CommentReference"/>
        </w:rPr>
        <w:commentReference w:id="14"/>
      </w:r>
      <w:ins w:id="15" w:author="Sandy" w:date="2016-03-01T11:04:00Z">
        <w:r w:rsidRPr="005C4B78">
          <w:rPr>
            <w:b/>
          </w:rPr>
          <w:t xml:space="preserve"> </w:t>
        </w:r>
      </w:ins>
    </w:p>
    <w:p w:rsidR="0095554C" w:rsidRDefault="0095554C" w:rsidP="0095554C">
      <w:pPr>
        <w:rPr>
          <w:iCs/>
        </w:rPr>
      </w:pPr>
      <w:r>
        <w:lastRenderedPageBreak/>
        <w:t xml:space="preserve">This schedule may require modifications due to delays (or advance) in obtaining expected new information considered pertinent to the NEPA process, delays due to unavailability of critical Service or Interdisciplinary Team staff, completion of tasks prior to due dates, or other factors beyond the control of the </w:t>
      </w:r>
      <w:r>
        <w:t>C</w:t>
      </w:r>
      <w:r>
        <w:t>ontractor.  Updates to the schedule will be done regularly as needed.</w:t>
      </w:r>
    </w:p>
    <w:p w:rsidR="0095554C" w:rsidRPr="004E08AE" w:rsidRDefault="0095554C" w:rsidP="0095554C">
      <w:pPr>
        <w:rPr>
          <w:ins w:id="16" w:author="Sandy" w:date="2016-03-01T10:02:00Z"/>
          <w:b/>
          <w:iCs/>
        </w:rPr>
      </w:pPr>
    </w:p>
    <w:p w:rsidR="00901FE4" w:rsidRPr="0095554C" w:rsidRDefault="00901FE4" w:rsidP="00901FE4">
      <w:pPr>
        <w:pStyle w:val="Default"/>
        <w:numPr>
          <w:ilvl w:val="0"/>
          <w:numId w:val="17"/>
        </w:numPr>
      </w:pPr>
      <w:r w:rsidRPr="0095554C">
        <w:rPr>
          <w:b/>
          <w:bCs/>
        </w:rPr>
        <w:t xml:space="preserve">Initial Project Coordination. </w:t>
      </w:r>
      <w:r w:rsidRPr="0095554C">
        <w:t xml:space="preserve">The Contractor shall assign a Project Planner within seven (7) days of the Notice to Proceed. All tasks will be completed with oversight from the </w:t>
      </w:r>
      <w:r w:rsidRPr="0095554C">
        <w:t>COTR.</w:t>
      </w:r>
      <w:r w:rsidRPr="0095554C">
        <w:t xml:space="preserve"> Within seven (7) days of the Notice to Proceed, the Project Planner shall coordinate via telephone with the </w:t>
      </w:r>
      <w:r w:rsidRPr="0095554C">
        <w:t>COTR</w:t>
      </w:r>
      <w:r w:rsidRPr="0095554C">
        <w:t xml:space="preserve"> to discuss the project schedule and to arrange to receive the Government furnished materials necessary to allow the Project Planner to develop a basic understanding of the Refuge</w:t>
      </w:r>
      <w:r w:rsidRPr="0095554C">
        <w:t xml:space="preserve"> and</w:t>
      </w:r>
      <w:r w:rsidRPr="0095554C">
        <w:t xml:space="preserve"> the </w:t>
      </w:r>
      <w:r w:rsidRPr="0095554C">
        <w:t xml:space="preserve">mouse eradication NEPA </w:t>
      </w:r>
      <w:r w:rsidRPr="0095554C">
        <w:t>process</w:t>
      </w:r>
      <w:r w:rsidRPr="0095554C">
        <w:t xml:space="preserve"> to date</w:t>
      </w:r>
      <w:r w:rsidRPr="0095554C">
        <w:t xml:space="preserve">, as determined by the </w:t>
      </w:r>
      <w:r w:rsidRPr="0095554C">
        <w:t>COTR</w:t>
      </w:r>
      <w:r w:rsidRPr="0095554C">
        <w:t xml:space="preserve">. </w:t>
      </w:r>
    </w:p>
    <w:p w:rsidR="0095554C" w:rsidRPr="0095554C" w:rsidRDefault="0095554C" w:rsidP="00901FE4">
      <w:pPr>
        <w:ind w:left="720"/>
      </w:pPr>
    </w:p>
    <w:p w:rsidR="00917B3C" w:rsidRPr="0095554C" w:rsidRDefault="00901FE4" w:rsidP="00901FE4">
      <w:pPr>
        <w:ind w:left="720"/>
        <w:rPr>
          <w:iCs/>
        </w:rPr>
      </w:pPr>
      <w:r w:rsidRPr="0095554C">
        <w:t xml:space="preserve">A planning initiation meeting will be held </w:t>
      </w:r>
      <w:r w:rsidRPr="0095554C">
        <w:t xml:space="preserve">with the COTR and Interdisciplinary Team </w:t>
      </w:r>
      <w:r w:rsidRPr="0095554C">
        <w:t xml:space="preserve">by within </w:t>
      </w:r>
      <w:r w:rsidRPr="0095554C">
        <w:t>4</w:t>
      </w:r>
      <w:r w:rsidRPr="0095554C">
        <w:t xml:space="preserve"> weeks after the contract Notice to Proceed. The purpose of the initiation meeting is to clarify the project deliverables; to discuss the overall planning process; to acquaint the Contractor with the </w:t>
      </w:r>
      <w:r w:rsidRPr="0095554C">
        <w:t>Interdisciplinary Team</w:t>
      </w:r>
      <w:r w:rsidRPr="0095554C">
        <w:t xml:space="preserve">; to answer questions about the management alternatives analyzed in the </w:t>
      </w:r>
      <w:r w:rsidRPr="0095554C">
        <w:t>DEIS</w:t>
      </w:r>
      <w:r w:rsidRPr="0095554C">
        <w:t xml:space="preserve">; </w:t>
      </w:r>
      <w:r w:rsidRPr="0095554C">
        <w:t xml:space="preserve">to review public comments received on the DEIS, </w:t>
      </w:r>
      <w:r w:rsidRPr="0095554C">
        <w:t xml:space="preserve">and to provide other relevant information needed to </w:t>
      </w:r>
      <w:r w:rsidR="0095554C" w:rsidRPr="0095554C">
        <w:t xml:space="preserve">begin work on the FEIS.  </w:t>
      </w:r>
      <w:r w:rsidRPr="0095554C">
        <w:t xml:space="preserve">Prior to the planning initiation meeting, through review of the Government furnished materials, the Contractor shall have developed a basic understanding of the Refuge, the </w:t>
      </w:r>
      <w:r w:rsidR="0095554C" w:rsidRPr="0095554C">
        <w:t>mouse eradication NEPA</w:t>
      </w:r>
      <w:r w:rsidRPr="0095554C">
        <w:t xml:space="preserve"> process, and </w:t>
      </w:r>
      <w:r w:rsidR="0095554C" w:rsidRPr="0095554C">
        <w:t>proposed management</w:t>
      </w:r>
      <w:r w:rsidRPr="0095554C">
        <w:t xml:space="preserve"> alternatives</w:t>
      </w:r>
      <w:r w:rsidR="0095554C" w:rsidRPr="0095554C">
        <w:t>,</w:t>
      </w:r>
      <w:r w:rsidRPr="0095554C">
        <w:t xml:space="preserve"> and shall be prepared to discuss the </w:t>
      </w:r>
      <w:r w:rsidR="0095554C" w:rsidRPr="0095554C">
        <w:t>EIS</w:t>
      </w:r>
      <w:r w:rsidRPr="0095554C">
        <w:t xml:space="preserve">. </w:t>
      </w:r>
    </w:p>
    <w:p w:rsidR="0095554C" w:rsidRDefault="0095554C" w:rsidP="00917B3C">
      <w:pPr>
        <w:spacing w:after="120"/>
      </w:pPr>
    </w:p>
    <w:p w:rsidR="00917B3C" w:rsidRDefault="0095554C" w:rsidP="00917B3C">
      <w:pPr>
        <w:spacing w:after="120"/>
        <w:rPr>
          <w:iCs/>
        </w:rPr>
      </w:pPr>
      <w:r>
        <w:rPr>
          <w:color w:val="FF0000"/>
        </w:rPr>
        <w:t>RESUME HERE</w:t>
      </w:r>
      <w:bookmarkStart w:id="17" w:name="_GoBack"/>
      <w:bookmarkEnd w:id="17"/>
      <w:r w:rsidR="00917B3C">
        <w:t>May 1, 2016</w:t>
      </w:r>
      <w:ins w:id="18" w:author="Sandy" w:date="2016-03-01T10:21:00Z">
        <w:r w:rsidR="00917B3C">
          <w:t xml:space="preserve"> (estimated)</w:t>
        </w:r>
      </w:ins>
      <w:ins w:id="19" w:author="Sandy" w:date="2016-03-01T11:04:00Z">
        <w:r w:rsidR="00917B3C">
          <w:t xml:space="preserve">:  </w:t>
        </w:r>
      </w:ins>
      <w:ins w:id="20" w:author="Sandy" w:date="2016-03-01T10:03:00Z">
        <w:r w:rsidR="00917B3C">
          <w:t xml:space="preserve">Notice to </w:t>
        </w:r>
        <w:proofErr w:type="gramStart"/>
        <w:r w:rsidR="00917B3C">
          <w:t>Pr</w:t>
        </w:r>
      </w:ins>
      <w:ins w:id="21" w:author="Sandy" w:date="2016-03-01T10:04:00Z">
        <w:r w:rsidR="00917B3C">
          <w:t>o</w:t>
        </w:r>
      </w:ins>
      <w:ins w:id="22" w:author="Sandy" w:date="2016-03-01T10:03:00Z">
        <w:r w:rsidR="00917B3C">
          <w:t>ceed</w:t>
        </w:r>
        <w:proofErr w:type="gramEnd"/>
        <w:r w:rsidR="00917B3C">
          <w:t xml:space="preserve"> and s</w:t>
        </w:r>
      </w:ins>
      <w:del w:id="23" w:author="Sandy" w:date="2016-03-01T11:04:00Z">
        <w:r w:rsidR="00917B3C">
          <w:delText xml:space="preserve">:  </w:delText>
        </w:r>
      </w:del>
      <w:del w:id="24" w:author="Sandy" w:date="2016-03-01T10:03:00Z">
        <w:r w:rsidR="00917B3C">
          <w:delText>S</w:delText>
        </w:r>
      </w:del>
      <w:r w:rsidR="00917B3C">
        <w:t>tart of performance period</w:t>
      </w:r>
      <w:ins w:id="25" w:author="Sandy" w:date="2016-03-01T10:03:00Z">
        <w:r w:rsidR="00917B3C">
          <w:t>.</w:t>
        </w:r>
      </w:ins>
    </w:p>
    <w:p w:rsidR="00917B3C" w:rsidRDefault="00917B3C" w:rsidP="00917B3C">
      <w:pPr>
        <w:spacing w:after="120"/>
        <w:rPr>
          <w:iCs/>
        </w:rPr>
      </w:pPr>
      <w:r>
        <w:t>May 10, 2016:  Service delivers to the contractor electronic copies of the public DEIS, all public comments, draft summary of public comments, draft scoping report, names and contact information of the Interdisciplinary Team and cooperating agency staff, and instructions for maintaining and compiling the Administrative Record.</w:t>
      </w:r>
    </w:p>
    <w:p w:rsidR="00917B3C" w:rsidRDefault="00917B3C" w:rsidP="00917B3C">
      <w:pPr>
        <w:spacing w:after="120"/>
        <w:rPr>
          <w:iCs/>
        </w:rPr>
      </w:pPr>
      <w:r>
        <w:t xml:space="preserve">June 10, 2016:  Contractor delivers draft public comment summary report to the Service and Interdisciplinary Team.  </w:t>
      </w:r>
    </w:p>
    <w:p w:rsidR="00917B3C" w:rsidRDefault="00917B3C" w:rsidP="00917B3C">
      <w:pPr>
        <w:spacing w:after="120"/>
        <w:rPr>
          <w:iCs/>
        </w:rPr>
      </w:pPr>
      <w:r>
        <w:t>July 1, 2016:  Contractor delivers a revised draft scoping report to the Service and Interdisciplinary Team.</w:t>
      </w:r>
    </w:p>
    <w:p w:rsidR="00917B3C" w:rsidRDefault="00917B3C" w:rsidP="00917B3C">
      <w:pPr>
        <w:spacing w:after="120"/>
        <w:rPr>
          <w:iCs/>
        </w:rPr>
      </w:pPr>
      <w:r>
        <w:t xml:space="preserve">July 21, 2016:  Service and the Interdisciplinary Team provide comments on the draft public comment summary report.  Service provides instructions to the contractor for revising the comment summary report (due in 45 working days) and to begin revising the EIS. </w:t>
      </w:r>
    </w:p>
    <w:p w:rsidR="00917B3C" w:rsidRDefault="00917B3C" w:rsidP="00917B3C">
      <w:pPr>
        <w:spacing w:after="120"/>
        <w:rPr>
          <w:iCs/>
        </w:rPr>
      </w:pPr>
      <w:r>
        <w:t xml:space="preserve">July 31, 2016:  Contractor delivers Administrative Record materials for the period </w:t>
      </w:r>
      <w:del w:id="26" w:author="Sandy" w:date="2016-03-01T10:24:00Z">
        <w:r>
          <w:delText xml:space="preserve">May 1 </w:delText>
        </w:r>
      </w:del>
      <w:ins w:id="27" w:author="Sandy" w:date="2016-03-01T10:24:00Z">
        <w:r>
          <w:t xml:space="preserve">Notice to Proceed </w:t>
        </w:r>
      </w:ins>
      <w:r>
        <w:t>to June 30, 2016.</w:t>
      </w:r>
    </w:p>
    <w:p w:rsidR="00917B3C" w:rsidRDefault="00917B3C" w:rsidP="00917B3C">
      <w:pPr>
        <w:spacing w:after="120"/>
        <w:rPr>
          <w:iCs/>
        </w:rPr>
      </w:pPr>
      <w:r>
        <w:t>August 11, 2016:  Service and the Interdisciplinary Team provide comments on the revised draft scoping report.  Service provides instructions to the contractor for revising the scoping report (due in 45 working days).</w:t>
      </w:r>
    </w:p>
    <w:p w:rsidR="00917B3C" w:rsidRDefault="00917B3C" w:rsidP="00917B3C">
      <w:pPr>
        <w:spacing w:after="120"/>
        <w:rPr>
          <w:iCs/>
        </w:rPr>
      </w:pPr>
      <w:r>
        <w:lastRenderedPageBreak/>
        <w:t>Ongoing:  The Service, Interdisciplinary Team, and the Contractor conduct additional research, literature searches</w:t>
      </w:r>
      <w:ins w:id="28" w:author="Sandy" w:date="2016-02-29T15:49:00Z">
        <w:r>
          <w:t>;</w:t>
        </w:r>
      </w:ins>
      <w:del w:id="29" w:author="Sandy" w:date="2016-02-29T15:49:00Z">
        <w:r w:rsidDel="00C90F1E">
          <w:delText>,</w:delText>
        </w:r>
      </w:del>
      <w:ins w:id="30" w:author="Sandy" w:date="2016-03-01T11:04:00Z">
        <w:r>
          <w:t xml:space="preserve"> </w:t>
        </w:r>
      </w:ins>
      <w:ins w:id="31" w:author="Sandy" w:date="2016-02-29T15:49:00Z">
        <w:r>
          <w:t>and</w:t>
        </w:r>
      </w:ins>
      <w:del w:id="32" w:author="Sandy" w:date="2016-03-01T11:04:00Z">
        <w:r>
          <w:delText>,</w:delText>
        </w:r>
      </w:del>
      <w:ins w:id="33" w:author="Sandy" w:date="2016-02-29T15:49:00Z">
        <w:r>
          <w:t xml:space="preserve"> </w:t>
        </w:r>
      </w:ins>
      <w:r>
        <w:t>meet</w:t>
      </w:r>
      <w:del w:id="34" w:author="Sandy" w:date="2016-02-29T15:49:00Z">
        <w:r>
          <w:delText>ings</w:delText>
        </w:r>
      </w:del>
      <w:r>
        <w:t xml:space="preserve"> with experts</w:t>
      </w:r>
      <w:del w:id="35" w:author="Sandy" w:date="2016-02-29T15:49:00Z">
        <w:r>
          <w:delText>,</w:delText>
        </w:r>
      </w:del>
      <w:r>
        <w:t xml:space="preserve"> other agency staff, and potentially affected members of the public to gather additional information.  Contractor incorporates updated information into analyses of alternatives.</w:t>
      </w:r>
    </w:p>
    <w:p w:rsidR="00917B3C" w:rsidRDefault="00917B3C" w:rsidP="00917B3C">
      <w:pPr>
        <w:spacing w:after="120"/>
        <w:rPr>
          <w:iCs/>
        </w:rPr>
      </w:pPr>
      <w:r>
        <w:t>October 31, 2016:  Contractor delivers Administrative Record materials for the period July 1 to September 30, 2016.</w:t>
      </w:r>
    </w:p>
    <w:p w:rsidR="00917B3C" w:rsidRDefault="00917B3C" w:rsidP="00917B3C">
      <w:pPr>
        <w:spacing w:after="120"/>
        <w:rPr>
          <w:iCs/>
        </w:rPr>
      </w:pPr>
      <w:r>
        <w:t xml:space="preserve">January 15, 2017: Service chooses Preferred Alternative. </w:t>
      </w:r>
    </w:p>
    <w:p w:rsidR="00917B3C" w:rsidRDefault="00917B3C" w:rsidP="00917B3C">
      <w:pPr>
        <w:spacing w:after="120"/>
        <w:rPr>
          <w:iCs/>
        </w:rPr>
      </w:pPr>
      <w:r>
        <w:t xml:space="preserve">January 15, </w:t>
      </w:r>
      <w:ins w:id="36" w:author="Sandy" w:date="2016-03-01T11:04:00Z">
        <w:r>
          <w:t>201</w:t>
        </w:r>
      </w:ins>
      <w:ins w:id="37" w:author="Sandy" w:date="2016-03-01T10:22:00Z">
        <w:r>
          <w:t>7</w:t>
        </w:r>
      </w:ins>
      <w:del w:id="38" w:author="Sandy" w:date="2016-03-01T10:22:00Z">
        <w:r w:rsidDel="00A14ED8">
          <w:delText>5</w:delText>
        </w:r>
      </w:del>
      <w:ins w:id="39" w:author="Sandy" w:date="2016-03-01T11:04:00Z">
        <w:r>
          <w:t>201</w:t>
        </w:r>
      </w:ins>
      <w:del w:id="40" w:author="Roberson, Patricia" w:date="2016-02-26T16:44:00Z">
        <w:r w:rsidDel="009B6A6B">
          <w:delText>5</w:delText>
        </w:r>
      </w:del>
      <w:ins w:id="41" w:author="Roberson, Patricia" w:date="2016-02-26T16:44:00Z">
        <w:r>
          <w:t>7</w:t>
        </w:r>
      </w:ins>
      <w:r>
        <w:t xml:space="preserve"> to May 31, 2017:  Contractor finalizes analyses of alternatives, prepares administrative draft FEIS, prepares documents and permit applications for other regulatory compliance (pending preferred alternative chosen).</w:t>
      </w:r>
    </w:p>
    <w:p w:rsidR="00917B3C" w:rsidRDefault="00917B3C" w:rsidP="00917B3C">
      <w:pPr>
        <w:spacing w:after="120"/>
        <w:rPr>
          <w:iCs/>
        </w:rPr>
      </w:pPr>
      <w:r>
        <w:t>January 31, 2017:  Contractor delivers Administrative Record materials for the period October 1 to December 31, 2016.</w:t>
      </w:r>
    </w:p>
    <w:p w:rsidR="00917B3C" w:rsidRDefault="00917B3C" w:rsidP="00917B3C">
      <w:pPr>
        <w:spacing w:after="120"/>
        <w:rPr>
          <w:iCs/>
        </w:rPr>
      </w:pPr>
      <w:r>
        <w:t>April 30, 2017: Contractor delivers Administrative Record materials for the period January 1 to March 31, 2017.</w:t>
      </w:r>
    </w:p>
    <w:p w:rsidR="00917B3C" w:rsidRDefault="00917B3C" w:rsidP="00917B3C">
      <w:pPr>
        <w:spacing w:after="120"/>
        <w:rPr>
          <w:iCs/>
        </w:rPr>
      </w:pPr>
      <w:r>
        <w:t xml:space="preserve">May 31, </w:t>
      </w:r>
      <w:ins w:id="42" w:author="Sandy" w:date="2016-03-01T11:04:00Z">
        <w:r>
          <w:t>201</w:t>
        </w:r>
      </w:ins>
      <w:ins w:id="43" w:author="Sandy" w:date="2016-03-01T10:22:00Z">
        <w:r>
          <w:t>7</w:t>
        </w:r>
      </w:ins>
      <w:del w:id="44" w:author="Sandy" w:date="2016-03-01T10:22:00Z">
        <w:r w:rsidDel="00A14ED8">
          <w:delText>5</w:delText>
        </w:r>
      </w:del>
      <w:del w:id="45" w:author="Sandy" w:date="2016-03-01T11:04:00Z">
        <w:r>
          <w:delText>2015</w:delText>
        </w:r>
      </w:del>
      <w:r>
        <w:t>:  Contractor delivers administrative draft FEIS and other regulatory compliance documents (as applicable depending on preferred alternative) to the Service for review and comments by the Service and the Interdisciplinary Team.</w:t>
      </w:r>
    </w:p>
    <w:p w:rsidR="00917B3C" w:rsidRDefault="00917B3C" w:rsidP="00917B3C">
      <w:pPr>
        <w:spacing w:after="120"/>
        <w:rPr>
          <w:iCs/>
        </w:rPr>
      </w:pPr>
      <w:r>
        <w:t>July 31, 2017:  Contractor delivers Administrative Record materials for the period May 1 to June 30, 2017.</w:t>
      </w:r>
    </w:p>
    <w:p w:rsidR="00917B3C" w:rsidRDefault="00917B3C" w:rsidP="00917B3C">
      <w:pPr>
        <w:spacing w:after="120"/>
        <w:rPr>
          <w:iCs/>
        </w:rPr>
      </w:pPr>
      <w:r>
        <w:t>August 22, 2017:  Service and Interdisciplinary Team provide comments on the Administrative Draft FEIS and other regulatory compliance documents.  Service provides instructions to the contractor to revise the FEIS and other regulatory compliance documents (as applicable depending on preferred alternative).</w:t>
      </w:r>
    </w:p>
    <w:p w:rsidR="00917B3C" w:rsidRDefault="00917B3C" w:rsidP="00917B3C">
      <w:pPr>
        <w:spacing w:after="120"/>
        <w:rPr>
          <w:iCs/>
        </w:rPr>
      </w:pPr>
      <w:r>
        <w:t>November 7, 2017:  Contractor delivers draft final FEIS and applicable regulatory compliance documents to the Service.</w:t>
      </w:r>
    </w:p>
    <w:p w:rsidR="00917B3C" w:rsidRDefault="00917B3C" w:rsidP="00917B3C">
      <w:pPr>
        <w:spacing w:after="120"/>
        <w:rPr>
          <w:iCs/>
        </w:rPr>
      </w:pPr>
      <w:r>
        <w:t xml:space="preserve">October 31, </w:t>
      </w:r>
      <w:ins w:id="46" w:author="Sandy" w:date="2016-03-01T11:04:00Z">
        <w:r>
          <w:t>201</w:t>
        </w:r>
      </w:ins>
      <w:ins w:id="47" w:author="Sandy" w:date="2016-03-01T10:21:00Z">
        <w:r>
          <w:t>7</w:t>
        </w:r>
      </w:ins>
      <w:del w:id="48" w:author="Sandy" w:date="2016-03-01T10:21:00Z">
        <w:r w:rsidDel="00A14ED8">
          <w:delText>6</w:delText>
        </w:r>
      </w:del>
      <w:del w:id="49" w:author="Sandy" w:date="2016-03-01T11:04:00Z">
        <w:r>
          <w:delText>2016</w:delText>
        </w:r>
      </w:del>
      <w:r>
        <w:t>:  Contractor delivers Administrative Record materials for the period July 1 to September 30, 2017.</w:t>
      </w:r>
    </w:p>
    <w:p w:rsidR="00917B3C" w:rsidRDefault="00917B3C" w:rsidP="00917B3C">
      <w:pPr>
        <w:spacing w:after="120"/>
        <w:rPr>
          <w:iCs/>
        </w:rPr>
      </w:pPr>
      <w:r>
        <w:t>December 1, 2017:  End of performance period. Contractor submits the final compiled Administrative Record to the Service and final invoice.</w:t>
      </w:r>
    </w:p>
    <w:p w:rsidR="00917B3C" w:rsidRPr="004E08AE" w:rsidRDefault="00917B3C" w:rsidP="008022D8">
      <w:pPr>
        <w:rPr>
          <w:iCs/>
        </w:rPr>
      </w:pPr>
    </w:p>
    <w:p w:rsidR="009F04A7" w:rsidRPr="004E08AE" w:rsidRDefault="009F04A7" w:rsidP="008022D8">
      <w:pPr>
        <w:rPr>
          <w:iCs/>
        </w:rPr>
      </w:pPr>
    </w:p>
    <w:p w:rsidR="009F04A7" w:rsidRPr="004E08AE" w:rsidRDefault="004E08AE" w:rsidP="009F04A7">
      <w:pPr>
        <w:spacing w:after="120"/>
        <w:ind w:left="360" w:hanging="360"/>
        <w:rPr>
          <w:b/>
          <w:color w:val="000000"/>
        </w:rPr>
      </w:pPr>
      <w:del w:id="50" w:author="Sandy" w:date="2016-02-29T15:58:00Z">
        <w:r w:rsidRPr="004E08AE">
          <w:rPr>
            <w:b/>
            <w:color w:val="000000"/>
          </w:rPr>
          <w:delText>U.S. FISH AND WILDLIFE SERVICE OBLIGATIONS</w:delText>
        </w:r>
      </w:del>
      <w:ins w:id="51" w:author="Sandy" w:date="2016-02-29T15:58:00Z">
        <w:r w:rsidR="007F356A">
          <w:rPr>
            <w:b/>
            <w:color w:val="000000"/>
          </w:rPr>
          <w:t xml:space="preserve">GOVERNMENT FURNISHED </w:t>
        </w:r>
        <w:commentRangeStart w:id="52"/>
        <w:r w:rsidR="007F356A">
          <w:rPr>
            <w:b/>
            <w:color w:val="000000"/>
          </w:rPr>
          <w:t>INFORMATION</w:t>
        </w:r>
      </w:ins>
      <w:commentRangeEnd w:id="52"/>
      <w:ins w:id="53" w:author="Sandy" w:date="2016-03-01T09:02:00Z">
        <w:r w:rsidR="00133063">
          <w:rPr>
            <w:rStyle w:val="CommentReference"/>
          </w:rPr>
          <w:commentReference w:id="52"/>
        </w:r>
      </w:ins>
      <w:r w:rsidRPr="004E08AE">
        <w:rPr>
          <w:b/>
          <w:color w:val="000000"/>
        </w:rPr>
        <w:t xml:space="preserve"> </w:t>
      </w:r>
    </w:p>
    <w:p w:rsidR="009F04A7" w:rsidRPr="004E08AE" w:rsidRDefault="009F04A7" w:rsidP="00027C47">
      <w:pPr>
        <w:pStyle w:val="ListParagraph"/>
        <w:numPr>
          <w:ilvl w:val="0"/>
          <w:numId w:val="3"/>
        </w:numPr>
        <w:spacing w:after="120"/>
        <w:ind w:left="360"/>
        <w:contextualSpacing w:val="0"/>
      </w:pPr>
      <w:r w:rsidRPr="004E08AE">
        <w:t xml:space="preserve">Provide funds for the accomplishments of the tasks identified herein as the responsibility of the </w:t>
      </w:r>
      <w:r w:rsidR="00027C47" w:rsidRPr="004E08AE">
        <w:t>Contractor</w:t>
      </w:r>
      <w:r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the public DEIS</w:t>
      </w:r>
      <w:r w:rsidR="00AA500A">
        <w:t>, including appendices</w:t>
      </w:r>
      <w:r w:rsidR="00AC2154"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rsidR="00DB71BD" w:rsidRPr="004E08AE" w:rsidRDefault="00DB71BD" w:rsidP="00027C47">
      <w:pPr>
        <w:pStyle w:val="ListParagraph"/>
        <w:numPr>
          <w:ilvl w:val="0"/>
          <w:numId w:val="3"/>
        </w:numPr>
        <w:spacing w:after="120"/>
        <w:ind w:left="360"/>
        <w:contextualSpacing w:val="0"/>
      </w:pPr>
      <w:r w:rsidRPr="004E08AE">
        <w:t>Provide an electronic copy of public scoping comments received and draft public scoping report.</w:t>
      </w:r>
    </w:p>
    <w:p w:rsidR="00AC2154" w:rsidRPr="004E08AE" w:rsidRDefault="00AC2154" w:rsidP="00027C47">
      <w:pPr>
        <w:pStyle w:val="ListParagraph"/>
        <w:numPr>
          <w:ilvl w:val="0"/>
          <w:numId w:val="3"/>
        </w:numPr>
        <w:spacing w:after="120"/>
        <w:ind w:left="360"/>
        <w:contextualSpacing w:val="0"/>
      </w:pPr>
      <w:r w:rsidRPr="004E08AE">
        <w:lastRenderedPageBreak/>
        <w:t>Provide names and contact information of Interdisciplinary Team members</w:t>
      </w:r>
      <w:r w:rsidR="000876B6" w:rsidRPr="004E08AE">
        <w:t>, cooperating agency staff, and other regulatory agency staff</w:t>
      </w:r>
      <w:r w:rsidR="00BE6446">
        <w:t xml:space="preserve"> (when known)</w:t>
      </w:r>
      <w:r w:rsidRPr="004E08AE">
        <w:t>;</w:t>
      </w:r>
    </w:p>
    <w:p w:rsidR="009F04A7" w:rsidRPr="004E08AE" w:rsidRDefault="009F04A7" w:rsidP="00027C47">
      <w:pPr>
        <w:pStyle w:val="ListParagraph"/>
        <w:numPr>
          <w:ilvl w:val="0"/>
          <w:numId w:val="3"/>
        </w:numPr>
        <w:spacing w:after="120"/>
        <w:ind w:left="360"/>
        <w:contextualSpacing w:val="0"/>
      </w:pPr>
      <w:r w:rsidRPr="004E08AE">
        <w:t xml:space="preserve">Provide technical expertise as it relates to the </w:t>
      </w:r>
      <w:r w:rsidR="000876B6" w:rsidRPr="004E08AE">
        <w:t>f</w:t>
      </w:r>
      <w:r w:rsidRPr="004E08AE">
        <w:t>ederally listed species, migratory birds, and other natural resources o</w:t>
      </w:r>
      <w:r w:rsidR="00BE6446">
        <w:t>f</w:t>
      </w:r>
      <w:r w:rsidRPr="004E08AE">
        <w:t xml:space="preserve"> the South Farallon Islands;</w:t>
      </w:r>
    </w:p>
    <w:p w:rsidR="009F04A7" w:rsidRPr="004E08AE" w:rsidRDefault="009F04A7" w:rsidP="00027C47">
      <w:pPr>
        <w:pStyle w:val="ListParagraph"/>
        <w:numPr>
          <w:ilvl w:val="0"/>
          <w:numId w:val="3"/>
        </w:numPr>
        <w:spacing w:after="120"/>
        <w:ind w:left="360"/>
        <w:contextualSpacing w:val="0"/>
      </w:pPr>
      <w:r w:rsidRPr="004E08AE">
        <w:t xml:space="preserve">Serve as the lead agency for the National Environmental Policy Act (NEPA) compliance. Provide a NEPA expert to </w:t>
      </w:r>
      <w:del w:id="54" w:author="Sandy" w:date="2016-02-29T15:48:00Z">
        <w:r w:rsidRPr="004E08AE">
          <w:delText>liase</w:delText>
        </w:r>
      </w:del>
      <w:ins w:id="55" w:author="Sandy" w:date="2016-02-29T15:48:00Z">
        <w:r w:rsidR="00C90F1E" w:rsidRPr="004E08AE">
          <w:t>liaise</w:t>
        </w:r>
      </w:ins>
      <w:r w:rsidRPr="004E08AE">
        <w:t xml:space="preserve"> with </w:t>
      </w:r>
      <w:r w:rsidR="00027C47" w:rsidRPr="004E08AE">
        <w:t xml:space="preserve">the contractor </w:t>
      </w:r>
      <w:r w:rsidRPr="004E08AE">
        <w:t>and provide timely response to questions about process and content;</w:t>
      </w:r>
    </w:p>
    <w:p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w:t>
      </w:r>
      <w:ins w:id="56" w:author="Sandy" w:date="2016-02-29T16:53:00Z">
        <w:r w:rsidR="00A35D74">
          <w:t xml:space="preserve">decision-making </w:t>
        </w:r>
      </w:ins>
      <w:r w:rsidRPr="004E08AE">
        <w:t xml:space="preserve">responsibility for the content of the EIS </w:t>
      </w:r>
      <w:del w:id="57" w:author="Sandy" w:date="2016-02-29T16:51:00Z">
        <w:r w:rsidRPr="004E08AE">
          <w:delText xml:space="preserve">and associated compliance documents </w:delText>
        </w:r>
      </w:del>
      <w:r w:rsidRPr="004E08AE">
        <w:t xml:space="preserve">and independently evaluate information and analyses submitted by </w:t>
      </w:r>
      <w:r w:rsidR="00027C47" w:rsidRPr="004E08AE">
        <w:t>the contractor</w:t>
      </w:r>
      <w:commentRangeStart w:id="58"/>
      <w:del w:id="59" w:author="Sandy" w:date="2016-02-29T16:51:00Z">
        <w:r w:rsidRPr="004E08AE">
          <w:delText xml:space="preserve"> and assume responsibility for  their accuracy</w:delText>
        </w:r>
      </w:del>
      <w:commentRangeEnd w:id="58"/>
      <w:r w:rsidR="00A35D74">
        <w:rPr>
          <w:rStyle w:val="CommentReference"/>
        </w:rPr>
        <w:commentReference w:id="58"/>
      </w:r>
      <w:r w:rsidRPr="004E08AE">
        <w:t>;</w:t>
      </w:r>
    </w:p>
    <w:p w:rsidR="009F04A7" w:rsidRPr="004E08AE" w:rsidRDefault="009F04A7" w:rsidP="00027C47">
      <w:pPr>
        <w:pStyle w:val="ListParagraph"/>
        <w:numPr>
          <w:ilvl w:val="0"/>
          <w:numId w:val="3"/>
        </w:numPr>
        <w:spacing w:after="120"/>
        <w:ind w:left="360"/>
        <w:contextualSpacing w:val="0"/>
      </w:pPr>
      <w:r w:rsidRPr="004E08AE">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rsidR="009F04A7" w:rsidRPr="004E08AE" w:rsidRDefault="009F04A7" w:rsidP="00027C47">
      <w:pPr>
        <w:pStyle w:val="ListParagraph"/>
        <w:numPr>
          <w:ilvl w:val="0"/>
          <w:numId w:val="3"/>
        </w:numPr>
        <w:spacing w:after="120"/>
        <w:ind w:left="360"/>
        <w:contextualSpacing w:val="0"/>
      </w:pPr>
      <w:r w:rsidRPr="004E08AE">
        <w:t xml:space="preserve">Review </w:t>
      </w:r>
      <w:commentRangeStart w:id="60"/>
      <w:r w:rsidRPr="004E08AE">
        <w:t xml:space="preserve">draft </w:t>
      </w:r>
      <w:ins w:id="61" w:author="Sandy" w:date="2016-02-29T16:56:00Z">
        <w:r w:rsidR="00A21500">
          <w:t>deliverable</w:t>
        </w:r>
      </w:ins>
      <w:ins w:id="62" w:author="Gerry J McChesney" w:date="2016-06-23T10:24:00Z">
        <w:r w:rsidR="00CC09AD">
          <w:t>s</w:t>
        </w:r>
      </w:ins>
      <w:ins w:id="63" w:author="Sandy" w:date="2016-02-29T16:56:00Z">
        <w:r w:rsidR="00A21500">
          <w:t xml:space="preserve"> </w:t>
        </w:r>
      </w:ins>
      <w:del w:id="64" w:author="Sandy" w:date="2016-02-29T16:54:00Z">
        <w:r w:rsidRPr="004E08AE">
          <w:delText xml:space="preserve">materials of </w:delText>
        </w:r>
        <w:r w:rsidR="00FA2483" w:rsidRPr="004E08AE">
          <w:delText xml:space="preserve">the </w:delText>
        </w:r>
      </w:del>
      <w:del w:id="65" w:author="Sandy" w:date="2016-02-29T16:56:00Z">
        <w:r w:rsidR="00FA2483" w:rsidRPr="004E08AE">
          <w:delText xml:space="preserve">scoping report, public comment summary report, </w:delText>
        </w:r>
        <w:r w:rsidRPr="004E08AE">
          <w:delText>other reports</w:delText>
        </w:r>
        <w:r w:rsidR="00FA2483" w:rsidRPr="004E08AE">
          <w:delText xml:space="preserve">, and other regulatory compliance </w:delText>
        </w:r>
      </w:del>
      <w:r w:rsidR="00FA2483" w:rsidRPr="004E08AE">
        <w:t>documents</w:t>
      </w:r>
      <w:commentRangeEnd w:id="60"/>
      <w:r w:rsidR="00A21500">
        <w:rPr>
          <w:rStyle w:val="CommentReference"/>
        </w:rPr>
        <w:commentReference w:id="60"/>
      </w:r>
      <w:r w:rsidRPr="004E08AE">
        <w:t xml:space="preserve"> and provide comments within </w:t>
      </w:r>
      <w:r w:rsidR="00FA2483" w:rsidRPr="004E08AE">
        <w:t>30 working</w:t>
      </w:r>
      <w:r w:rsidRPr="004E08AE">
        <w:t xml:space="preserve"> days of receipt</w:t>
      </w:r>
      <w:r w:rsidR="00FA2483" w:rsidRPr="004E08AE">
        <w:t>. M</w:t>
      </w:r>
      <w:r w:rsidRPr="004E08AE">
        <w:t xml:space="preserve">ake final determinations on the inclusion </w:t>
      </w:r>
      <w:r w:rsidR="00FA2483" w:rsidRPr="004E08AE">
        <w:t xml:space="preserve">or deletion of material from such documents. </w:t>
      </w:r>
      <w:r w:rsidRPr="004E08AE">
        <w:t xml:space="preserve"> </w:t>
      </w:r>
    </w:p>
    <w:p w:rsidR="00FA2483" w:rsidRPr="004E08AE" w:rsidRDefault="00FA2483" w:rsidP="00FA2483">
      <w:pPr>
        <w:pStyle w:val="ListParagraph"/>
        <w:numPr>
          <w:ilvl w:val="0"/>
          <w:numId w:val="3"/>
        </w:numPr>
        <w:spacing w:after="120"/>
        <w:ind w:left="360"/>
        <w:contextualSpacing w:val="0"/>
      </w:pPr>
      <w:r w:rsidRPr="004E08AE">
        <w:t xml:space="preserve">Review </w:t>
      </w:r>
      <w:r w:rsidR="00C013BA" w:rsidRPr="004E08AE">
        <w:t xml:space="preserve">preliminary </w:t>
      </w:r>
      <w:r w:rsidRPr="004E08AE">
        <w:t xml:space="preserve">draft materials </w:t>
      </w:r>
      <w:r w:rsidR="00C013BA" w:rsidRPr="004E08AE">
        <w:t xml:space="preserve">from portions of </w:t>
      </w:r>
      <w:r w:rsidR="00BE6446">
        <w:t xml:space="preserve">the </w:t>
      </w:r>
      <w:r w:rsidR="00C013BA" w:rsidRPr="004E08AE">
        <w:t xml:space="preserve">FEIS as necessary and agreed upon by the Service, and provide comments within 30 working days. </w:t>
      </w:r>
    </w:p>
    <w:p w:rsidR="00C013BA" w:rsidRPr="004E08AE" w:rsidRDefault="00C013BA" w:rsidP="00FA2483">
      <w:pPr>
        <w:pStyle w:val="ListParagraph"/>
        <w:numPr>
          <w:ilvl w:val="0"/>
          <w:numId w:val="3"/>
        </w:numPr>
        <w:spacing w:after="120"/>
        <w:ind w:left="360"/>
        <w:contextualSpacing w:val="0"/>
      </w:pPr>
      <w:r w:rsidRPr="004E08AE">
        <w:t xml:space="preserve">Review an Administrative Draft of the FEIS and provide comments within </w:t>
      </w:r>
      <w:r w:rsidR="00BE6446">
        <w:t>60</w:t>
      </w:r>
      <w:r w:rsidRPr="004E08AE">
        <w:t xml:space="preserve"> </w:t>
      </w:r>
      <w:r w:rsidR="00BE6446">
        <w:t xml:space="preserve">working </w:t>
      </w:r>
      <w:r w:rsidRPr="004E08AE">
        <w:t>days of receipt. Make final determinations on the inclusion or deletion of material from the FEIS;</w:t>
      </w:r>
    </w:p>
    <w:p w:rsidR="00FA2483" w:rsidRPr="004E08AE" w:rsidRDefault="00FA2483" w:rsidP="00027C47">
      <w:pPr>
        <w:pStyle w:val="ListParagraph"/>
        <w:numPr>
          <w:ilvl w:val="0"/>
          <w:numId w:val="3"/>
        </w:numPr>
        <w:spacing w:after="120"/>
        <w:ind w:left="360"/>
        <w:contextualSpacing w:val="0"/>
      </w:pPr>
      <w:r w:rsidRPr="004E08AE">
        <w:t>Choose a preferred alternative;</w:t>
      </w:r>
    </w:p>
    <w:p w:rsidR="00C013BA" w:rsidRPr="004E08AE" w:rsidRDefault="00C013BA" w:rsidP="00027C47">
      <w:pPr>
        <w:pStyle w:val="ListParagraph"/>
        <w:numPr>
          <w:ilvl w:val="0"/>
          <w:numId w:val="3"/>
        </w:numPr>
        <w:spacing w:after="120"/>
        <w:ind w:left="360"/>
        <w:contextualSpacing w:val="0"/>
      </w:pPr>
      <w:r w:rsidRPr="004E08AE">
        <w:t>Prepare a Minimum Requirements Analysis under the National Wilderness Act;</w:t>
      </w:r>
    </w:p>
    <w:p w:rsidR="009F04A7" w:rsidRPr="004E08AE" w:rsidRDefault="009F04A7" w:rsidP="00027C47">
      <w:pPr>
        <w:pStyle w:val="ListParagraph"/>
        <w:numPr>
          <w:ilvl w:val="0"/>
          <w:numId w:val="3"/>
        </w:numPr>
        <w:spacing w:after="120"/>
        <w:ind w:left="360"/>
        <w:contextualSpacing w:val="0"/>
      </w:pPr>
      <w:r w:rsidRPr="004E08AE">
        <w:t>Prepare a Record of Decision on the project;</w:t>
      </w:r>
    </w:p>
    <w:p w:rsidR="004E253B" w:rsidRPr="004E08AE" w:rsidRDefault="009F04A7" w:rsidP="008022D8">
      <w:pPr>
        <w:pStyle w:val="ListParagraph"/>
        <w:numPr>
          <w:ilvl w:val="0"/>
          <w:numId w:val="3"/>
        </w:numPr>
        <w:spacing w:after="120"/>
        <w:ind w:left="360"/>
        <w:contextualSpacing w:val="0"/>
        <w:rPr>
          <w:iCs/>
        </w:rPr>
      </w:pPr>
      <w:r w:rsidRPr="004E08AE">
        <w:t xml:space="preserve">Direct </w:t>
      </w:r>
      <w:r w:rsidR="00852B9C" w:rsidRPr="004E08AE">
        <w:t>the contractor</w:t>
      </w:r>
      <w:r w:rsidRPr="004E08AE">
        <w:t xml:space="preserve"> on protocols for compiling</w:t>
      </w:r>
      <w:r w:rsidR="00BE6446">
        <w:t>,</w:t>
      </w:r>
      <w:r w:rsidRPr="004E08AE">
        <w:t xml:space="preserve"> maintaining </w:t>
      </w:r>
      <w:r w:rsidR="00BE6446">
        <w:t xml:space="preserve">and delivering </w:t>
      </w:r>
      <w:r w:rsidRPr="004E08AE">
        <w:t xml:space="preserve">the Administrative Record for the project and directions for other record keeping practices.  </w:t>
      </w:r>
    </w:p>
    <w:p w:rsidR="00917B63" w:rsidRPr="00164B0F" w:rsidRDefault="00917B63" w:rsidP="00917B63">
      <w:pPr>
        <w:rPr>
          <w:ins w:id="66" w:author="Sandy" w:date="2016-03-01T10:02:00Z"/>
          <w:b/>
          <w:bCs/>
          <w:iCs/>
        </w:rPr>
      </w:pPr>
      <w:ins w:id="67" w:author="Sandy" w:date="2016-03-01T10:02:00Z">
        <w:r w:rsidRPr="00164B0F">
          <w:rPr>
            <w:b/>
            <w:bCs/>
            <w:iCs/>
          </w:rPr>
          <w:t>PLACE/DELIVERY:</w:t>
        </w:r>
      </w:ins>
    </w:p>
    <w:p w:rsidR="00917B63" w:rsidRDefault="00917B63" w:rsidP="00917B63">
      <w:pPr>
        <w:rPr>
          <w:ins w:id="68" w:author="Sandy" w:date="2016-03-01T10:15:00Z"/>
          <w:iCs/>
        </w:rPr>
      </w:pPr>
      <w:ins w:id="69" w:author="Sandy" w:date="2016-03-01T10:02:00Z">
        <w:r w:rsidRPr="00164B0F">
          <w:rPr>
            <w:iCs/>
          </w:rPr>
          <w:t>No site visits are required. The work shall be conducted at</w:t>
        </w:r>
        <w:r>
          <w:rPr>
            <w:iCs/>
          </w:rPr>
          <w:t xml:space="preserve"> Contractor’s place of business</w:t>
        </w:r>
        <w:r w:rsidRPr="00164B0F">
          <w:rPr>
            <w:iCs/>
          </w:rPr>
          <w:t>.</w:t>
        </w:r>
      </w:ins>
    </w:p>
    <w:p w:rsidR="00623B88" w:rsidRPr="004E08AE" w:rsidRDefault="00623B88">
      <w:pPr>
        <w:rPr>
          <w:ins w:id="70" w:author="Sandy" w:date="2016-03-01T10:02:00Z"/>
          <w:iCs/>
        </w:rPr>
        <w:pPrChange w:id="71" w:author="Sandy" w:date="2016-03-01T11:04:00Z">
          <w:pPr>
            <w:spacing w:after="120"/>
          </w:pPr>
        </w:pPrChange>
      </w:pPr>
    </w:p>
    <w:p w:rsidR="00996410" w:rsidRDefault="00996410" w:rsidP="004E253B">
      <w:pPr>
        <w:rPr>
          <w:b/>
          <w:iCs/>
        </w:rPr>
      </w:pPr>
    </w:p>
    <w:p w:rsidR="004E253B" w:rsidRPr="004E08AE" w:rsidRDefault="004E253B" w:rsidP="004E253B">
      <w:pPr>
        <w:rPr>
          <w:b/>
          <w:iCs/>
        </w:rPr>
      </w:pPr>
      <w:r w:rsidRPr="004E08AE">
        <w:rPr>
          <w:b/>
        </w:rPr>
        <w:t>REQUIREMENTS:</w:t>
      </w:r>
    </w:p>
    <w:p w:rsidR="004E253B" w:rsidRPr="004E08AE" w:rsidRDefault="004E253B" w:rsidP="004E253B"/>
    <w:p w:rsidR="00AA02D7" w:rsidRDefault="004E253B" w:rsidP="004E253B">
      <w:pPr>
        <w:rPr>
          <w:iCs/>
        </w:rPr>
      </w:pPr>
      <w:commentRangeStart w:id="72"/>
      <w:r w:rsidRPr="004E08AE">
        <w:t xml:space="preserve">Successful applicant must have a demonstrated professional knowledge and expertise in the laws and policies of the National Environmental Policy Act (NEPA), including requirements of an EIS.  Substantial experience with the preparation of an EIS, including conducting research and analyses on potential impacts to the affected environment, are essential.  </w:t>
      </w:r>
      <w:r w:rsidR="00775107">
        <w:t>Applicant must have demonstrated excellent writing skills and the ability to incorporate comments and other materials supplied by numerous individuals</w:t>
      </w:r>
      <w:r w:rsidR="00A456FA">
        <w:t xml:space="preserve"> in an efficient manner</w:t>
      </w:r>
      <w:r w:rsidR="00775107">
        <w:t xml:space="preserve">. </w:t>
      </w:r>
      <w:r w:rsidRPr="004E08AE">
        <w:t>Additional consideration will be given to applicants with</w:t>
      </w:r>
      <w:r w:rsidR="00AA02D7">
        <w:t xml:space="preserve"> d</w:t>
      </w:r>
      <w:r w:rsidR="00AA02D7" w:rsidRPr="004E08AE">
        <w:t>emonstrated knowledge and expertise</w:t>
      </w:r>
      <w:r w:rsidR="00AA02D7">
        <w:t xml:space="preserve"> in the following</w:t>
      </w:r>
      <w:r w:rsidRPr="004E08AE">
        <w:t xml:space="preserve">: </w:t>
      </w:r>
      <w:commentRangeEnd w:id="72"/>
      <w:r w:rsidR="00A27088">
        <w:rPr>
          <w:rStyle w:val="CommentReference"/>
        </w:rPr>
        <w:commentReference w:id="72"/>
      </w:r>
    </w:p>
    <w:p w:rsidR="00AA02D7" w:rsidRPr="00AA02D7" w:rsidRDefault="00AA02D7" w:rsidP="00AA02D7">
      <w:pPr>
        <w:pStyle w:val="ListParagraph"/>
        <w:numPr>
          <w:ilvl w:val="0"/>
          <w:numId w:val="10"/>
        </w:numPr>
        <w:ind w:left="360"/>
        <w:rPr>
          <w:iCs/>
        </w:rPr>
      </w:pPr>
      <w:commentRangeStart w:id="73"/>
      <w:r w:rsidRPr="00AA02D7">
        <w:lastRenderedPageBreak/>
        <w:t>T</w:t>
      </w:r>
      <w:r w:rsidR="004E253B" w:rsidRPr="00AA02D7">
        <w:t xml:space="preserve">he field of rodent eradication from islands, </w:t>
      </w:r>
      <w:r w:rsidR="00025876">
        <w:t xml:space="preserve">including the application of anticoagulants, and </w:t>
      </w:r>
      <w:r w:rsidR="004E253B" w:rsidRPr="00AA02D7">
        <w:t>the laws and policies governing these actions in the United States</w:t>
      </w:r>
      <w:r w:rsidR="00A456FA">
        <w:t xml:space="preserve"> and the State of California</w:t>
      </w:r>
      <w:r w:rsidR="004E253B" w:rsidRPr="00AA02D7">
        <w:t xml:space="preserve">; </w:t>
      </w:r>
    </w:p>
    <w:p w:rsidR="00AA02D7" w:rsidRPr="00AA02D7" w:rsidRDefault="00AA02D7" w:rsidP="00AA02D7">
      <w:pPr>
        <w:pStyle w:val="ListParagraph"/>
        <w:numPr>
          <w:ilvl w:val="0"/>
          <w:numId w:val="10"/>
        </w:numPr>
        <w:ind w:left="360"/>
        <w:rPr>
          <w:iCs/>
        </w:rPr>
      </w:pPr>
      <w:r w:rsidRPr="00AA02D7">
        <w:t>T</w:t>
      </w:r>
      <w:r w:rsidR="004E253B" w:rsidRPr="00AA02D7">
        <w:t xml:space="preserve">he laws and policies of the </w:t>
      </w:r>
      <w:r w:rsidR="002679EA">
        <w:t xml:space="preserve">Department of the Interior and </w:t>
      </w:r>
      <w:r w:rsidR="004E253B" w:rsidRPr="00AA02D7">
        <w:t xml:space="preserve">Service </w:t>
      </w:r>
      <w:r w:rsidRPr="00AA02D7">
        <w:t xml:space="preserve">including </w:t>
      </w:r>
      <w:r w:rsidR="004E253B" w:rsidRPr="00AA02D7">
        <w:t xml:space="preserve">the National Wildlife Refuge System; </w:t>
      </w:r>
    </w:p>
    <w:p w:rsidR="00AA02D7" w:rsidRPr="00AA02D7" w:rsidRDefault="00AA02D7" w:rsidP="00AA02D7">
      <w:pPr>
        <w:pStyle w:val="ListParagraph"/>
        <w:numPr>
          <w:ilvl w:val="0"/>
          <w:numId w:val="10"/>
        </w:numPr>
        <w:ind w:left="360"/>
        <w:rPr>
          <w:iCs/>
        </w:rPr>
      </w:pPr>
      <w:r w:rsidRPr="00AA02D7">
        <w:t>O</w:t>
      </w:r>
      <w:r w:rsidR="004E253B" w:rsidRPr="00AA02D7">
        <w:t xml:space="preserve">ther environmental compliance requirements including preparation of environmental compliance permit applications; </w:t>
      </w:r>
    </w:p>
    <w:p w:rsidR="00AA02D7" w:rsidRPr="00AA02D7" w:rsidRDefault="00AA02D7" w:rsidP="00AA02D7">
      <w:pPr>
        <w:pStyle w:val="ListParagraph"/>
        <w:numPr>
          <w:ilvl w:val="0"/>
          <w:numId w:val="10"/>
        </w:numPr>
        <w:ind w:left="360"/>
        <w:rPr>
          <w:iCs/>
        </w:rPr>
      </w:pPr>
      <w:r w:rsidRPr="00AA02D7">
        <w:t>M</w:t>
      </w:r>
      <w:r w:rsidR="004E253B" w:rsidRPr="00AA02D7">
        <w:t xml:space="preserve">aintenance and compilation of a NEPA administrative record; </w:t>
      </w:r>
    </w:p>
    <w:p w:rsidR="00AA02D7" w:rsidRPr="00AA02D7" w:rsidRDefault="00AA02D7" w:rsidP="00AA02D7">
      <w:pPr>
        <w:pStyle w:val="ListParagraph"/>
        <w:numPr>
          <w:ilvl w:val="0"/>
          <w:numId w:val="10"/>
        </w:numPr>
        <w:ind w:left="360"/>
        <w:rPr>
          <w:iCs/>
        </w:rPr>
      </w:pPr>
      <w:r w:rsidRPr="00AA02D7">
        <w:t>O</w:t>
      </w:r>
      <w:r w:rsidR="004E253B" w:rsidRPr="00AA02D7">
        <w:t xml:space="preserve">rganizing meetings and preparing meeting </w:t>
      </w:r>
      <w:r w:rsidR="00A456FA">
        <w:t xml:space="preserve">agendas, </w:t>
      </w:r>
      <w:r w:rsidR="004E253B" w:rsidRPr="00AA02D7">
        <w:t>minutes</w:t>
      </w:r>
      <w:r w:rsidR="00A456FA">
        <w:t>, presentations, and other materials</w:t>
      </w:r>
      <w:r w:rsidR="004E253B" w:rsidRPr="00AA02D7">
        <w:t xml:space="preserve">; </w:t>
      </w:r>
      <w:r w:rsidRPr="00AA02D7">
        <w:t>and</w:t>
      </w:r>
    </w:p>
    <w:p w:rsidR="004E253B" w:rsidRPr="00AA02D7" w:rsidRDefault="00AA02D7" w:rsidP="00AA02D7">
      <w:pPr>
        <w:pStyle w:val="ListParagraph"/>
        <w:numPr>
          <w:ilvl w:val="0"/>
          <w:numId w:val="10"/>
        </w:numPr>
        <w:ind w:left="360"/>
        <w:rPr>
          <w:iCs/>
        </w:rPr>
      </w:pPr>
      <w:r w:rsidRPr="00AA02D7">
        <w:t>W</w:t>
      </w:r>
      <w:r w:rsidR="004E253B" w:rsidRPr="00AA02D7">
        <w:t xml:space="preserve">orking in a </w:t>
      </w:r>
      <w:r w:rsidRPr="00AA02D7">
        <w:t xml:space="preserve">diverse </w:t>
      </w:r>
      <w:r w:rsidR="004E253B" w:rsidRPr="00AA02D7">
        <w:t xml:space="preserve">group with individuals from multiple </w:t>
      </w:r>
      <w:r w:rsidR="00705B19">
        <w:t xml:space="preserve">federal, state, and private </w:t>
      </w:r>
      <w:r w:rsidR="004E253B" w:rsidRPr="00AA02D7">
        <w:t>organizations.</w:t>
      </w:r>
      <w:commentRangeEnd w:id="73"/>
      <w:r w:rsidR="00AC00D8">
        <w:rPr>
          <w:rStyle w:val="CommentReference"/>
        </w:rPr>
        <w:commentReference w:id="73"/>
      </w:r>
    </w:p>
    <w:p w:rsidR="004E253B" w:rsidRDefault="004E253B" w:rsidP="008022D8"/>
    <w:p w:rsidR="00025876" w:rsidRPr="00025876" w:rsidRDefault="00025876" w:rsidP="008022D8">
      <w:pPr>
        <w:rPr>
          <w:b/>
        </w:rPr>
      </w:pPr>
      <w:r w:rsidRPr="00025876">
        <w:rPr>
          <w:b/>
        </w:rPr>
        <w:t>PAYMENT SCHEDULE:</w:t>
      </w:r>
    </w:p>
    <w:p w:rsidR="00025876" w:rsidRDefault="00025876" w:rsidP="008022D8">
      <w:r>
        <w:t>TBD</w:t>
      </w:r>
    </w:p>
    <w:p w:rsidR="00025876" w:rsidRDefault="00025876" w:rsidP="008022D8">
      <w:pPr>
        <w:rPr>
          <w:ins w:id="74" w:author="Sandy" w:date="2016-03-01T09:09:00Z"/>
        </w:rPr>
      </w:pPr>
    </w:p>
    <w:p w:rsidR="00164B0F" w:rsidRDefault="00164B0F" w:rsidP="00164B0F">
      <w:pPr>
        <w:tabs>
          <w:tab w:val="left" w:pos="0"/>
        </w:tabs>
        <w:autoSpaceDE w:val="0"/>
        <w:autoSpaceDN w:val="0"/>
        <w:adjustRightInd w:val="0"/>
        <w:rPr>
          <w:ins w:id="75" w:author="Sandy" w:date="2016-03-01T09:11:00Z"/>
          <w:rFonts w:eastAsia="Times New Roman"/>
        </w:rPr>
      </w:pPr>
      <w:ins w:id="76" w:author="Sandy" w:date="2016-03-01T09:10:00Z">
        <w:r w:rsidRPr="00164B0F">
          <w:rPr>
            <w:rFonts w:eastAsia="Times New Roman"/>
            <w:b/>
            <w:bCs/>
          </w:rPr>
          <w:t>SPECIAL CONSIDERATIONS:</w:t>
        </w:r>
      </w:ins>
    </w:p>
    <w:p w:rsidR="00164B0F" w:rsidRDefault="00164B0F" w:rsidP="00164B0F">
      <w:pPr>
        <w:tabs>
          <w:tab w:val="left" w:pos="0"/>
        </w:tabs>
        <w:autoSpaceDE w:val="0"/>
        <w:autoSpaceDN w:val="0"/>
        <w:adjustRightInd w:val="0"/>
        <w:rPr>
          <w:ins w:id="77" w:author="Sandy" w:date="2016-03-01T09:11:00Z"/>
          <w:rFonts w:eastAsia="Times New Roman"/>
        </w:rPr>
      </w:pPr>
    </w:p>
    <w:p w:rsidR="00164B0F" w:rsidRPr="00164B0F" w:rsidRDefault="00164B0F" w:rsidP="00164B0F">
      <w:pPr>
        <w:tabs>
          <w:tab w:val="left" w:pos="0"/>
        </w:tabs>
        <w:autoSpaceDE w:val="0"/>
        <w:autoSpaceDN w:val="0"/>
        <w:adjustRightInd w:val="0"/>
        <w:rPr>
          <w:ins w:id="78" w:author="Sandy" w:date="2016-03-01T09:18:00Z"/>
          <w:rFonts w:eastAsia="Times New Roman"/>
          <w:bCs/>
        </w:rPr>
      </w:pPr>
      <w:commentRangeStart w:id="79"/>
      <w:ins w:id="80" w:author="Sandy" w:date="2016-03-01T09:12:00Z">
        <w:r>
          <w:rPr>
            <w:rFonts w:eastAsia="Times New Roman"/>
            <w:b/>
            <w:bCs/>
          </w:rPr>
          <w:t xml:space="preserve">1. </w:t>
        </w:r>
      </w:ins>
      <w:ins w:id="81" w:author="Sandy" w:date="2016-03-01T09:18:00Z">
        <w:r w:rsidRPr="00164B0F">
          <w:rPr>
            <w:rFonts w:eastAsia="Times New Roman"/>
            <w:b/>
            <w:bCs/>
          </w:rPr>
          <w:t xml:space="preserve">Confidentiality. </w:t>
        </w:r>
        <w:r w:rsidRPr="00164B0F">
          <w:rPr>
            <w:rFonts w:eastAsia="Times New Roman"/>
            <w:bCs/>
          </w:rPr>
          <w:t>Government furnished materials, Contractor work products, deliverables, and</w:t>
        </w:r>
      </w:ins>
    </w:p>
    <w:p w:rsidR="00164B0F" w:rsidRPr="00164B0F" w:rsidRDefault="00164B0F" w:rsidP="00164B0F">
      <w:pPr>
        <w:tabs>
          <w:tab w:val="left" w:pos="0"/>
        </w:tabs>
        <w:autoSpaceDE w:val="0"/>
        <w:autoSpaceDN w:val="0"/>
        <w:adjustRightInd w:val="0"/>
        <w:rPr>
          <w:ins w:id="82" w:author="Sandy" w:date="2016-03-01T09:18:00Z"/>
          <w:rFonts w:eastAsia="Times New Roman"/>
          <w:bCs/>
        </w:rPr>
      </w:pPr>
      <w:proofErr w:type="gramStart"/>
      <w:ins w:id="83" w:author="Sandy" w:date="2016-03-01T09:18:00Z">
        <w:r w:rsidRPr="00164B0F">
          <w:rPr>
            <w:rFonts w:eastAsia="Times New Roman"/>
            <w:bCs/>
          </w:rPr>
          <w:t>information</w:t>
        </w:r>
        <w:proofErr w:type="gramEnd"/>
        <w:r w:rsidRPr="00164B0F">
          <w:rPr>
            <w:rFonts w:eastAsia="Times New Roman"/>
            <w:bCs/>
          </w:rPr>
          <w:t xml:space="preserve"> regarding this project shall not be disclosed outside the Contractor’s work team and</w:t>
        </w:r>
      </w:ins>
    </w:p>
    <w:p w:rsidR="00164B0F" w:rsidRPr="00164B0F" w:rsidRDefault="00164B0F" w:rsidP="00164B0F">
      <w:pPr>
        <w:tabs>
          <w:tab w:val="left" w:pos="0"/>
        </w:tabs>
        <w:autoSpaceDE w:val="0"/>
        <w:autoSpaceDN w:val="0"/>
        <w:adjustRightInd w:val="0"/>
        <w:rPr>
          <w:ins w:id="84" w:author="Sandy" w:date="2016-03-01T09:12:00Z"/>
          <w:rFonts w:eastAsia="Times New Roman"/>
          <w:bCs/>
        </w:rPr>
      </w:pPr>
      <w:proofErr w:type="gramStart"/>
      <w:ins w:id="85" w:author="Sandy" w:date="2016-03-01T09:18:00Z">
        <w:r w:rsidRPr="00164B0F">
          <w:rPr>
            <w:rFonts w:eastAsia="Times New Roman"/>
            <w:bCs/>
          </w:rPr>
          <w:t>are</w:t>
        </w:r>
        <w:proofErr w:type="gramEnd"/>
        <w:r w:rsidRPr="00164B0F">
          <w:rPr>
            <w:rFonts w:eastAsia="Times New Roman"/>
            <w:bCs/>
          </w:rPr>
          <w:t xml:space="preserve"> the property of the Government. The Contractor, its work team, and employees shall </w:t>
        </w:r>
      </w:ins>
      <w:ins w:id="86" w:author="Sandy" w:date="2016-03-01T11:04:00Z">
        <w:r>
          <w:rPr>
            <w:rFonts w:eastAsia="Times New Roman"/>
            <w:bCs/>
          </w:rPr>
          <w:t>m</w:t>
        </w:r>
      </w:ins>
      <w:ins w:id="87" w:author="Sandy" w:date="2016-03-01T09:18:00Z">
        <w:r w:rsidRPr="00164B0F">
          <w:rPr>
            <w:rFonts w:eastAsia="Times New Roman"/>
            <w:bCs/>
          </w:rPr>
          <w:t>aintain</w:t>
        </w:r>
      </w:ins>
      <w:ins w:id="88" w:author="Sandy" w:date="2016-03-01T11:04:00Z">
        <w:r>
          <w:rPr>
            <w:rFonts w:eastAsia="Times New Roman"/>
            <w:bCs/>
          </w:rPr>
          <w:t xml:space="preserve"> </w:t>
        </w:r>
      </w:ins>
      <w:ins w:id="89" w:author="Sandy" w:date="2016-03-01T09:18:00Z">
        <w:r w:rsidRPr="00164B0F">
          <w:rPr>
            <w:rFonts w:eastAsia="Times New Roman"/>
            <w:bCs/>
          </w:rPr>
          <w:t>the aforementioned documents and information pertaining to this project as confidential.</w:t>
        </w:r>
      </w:ins>
      <w:commentRangeEnd w:id="79"/>
      <w:ins w:id="90" w:author="Sandy" w:date="2016-03-01T09:54:00Z">
        <w:r w:rsidR="00917B63">
          <w:rPr>
            <w:rStyle w:val="CommentReference"/>
          </w:rPr>
          <w:commentReference w:id="79"/>
        </w:r>
      </w:ins>
    </w:p>
    <w:p w:rsidR="00164B0F" w:rsidRDefault="00164B0F" w:rsidP="00164B0F">
      <w:pPr>
        <w:tabs>
          <w:tab w:val="left" w:pos="0"/>
        </w:tabs>
        <w:autoSpaceDE w:val="0"/>
        <w:autoSpaceDN w:val="0"/>
        <w:adjustRightInd w:val="0"/>
        <w:rPr>
          <w:ins w:id="91" w:author="Sandy" w:date="2016-03-01T09:12:00Z"/>
          <w:rFonts w:eastAsia="Times New Roman"/>
          <w:b/>
          <w:bCs/>
        </w:rPr>
      </w:pPr>
    </w:p>
    <w:p w:rsidR="00164B0F" w:rsidRPr="00164B0F" w:rsidRDefault="00164B0F" w:rsidP="00164B0F">
      <w:pPr>
        <w:tabs>
          <w:tab w:val="left" w:pos="0"/>
        </w:tabs>
        <w:autoSpaceDE w:val="0"/>
        <w:autoSpaceDN w:val="0"/>
        <w:adjustRightInd w:val="0"/>
        <w:rPr>
          <w:ins w:id="92" w:author="Sandy" w:date="2016-03-01T09:11:00Z"/>
          <w:rFonts w:eastAsia="Times New Roman"/>
        </w:rPr>
      </w:pPr>
      <w:ins w:id="93" w:author="Sandy" w:date="2016-03-01T09:12:00Z">
        <w:r>
          <w:rPr>
            <w:rFonts w:eastAsia="Times New Roman"/>
            <w:b/>
            <w:bCs/>
          </w:rPr>
          <w:t xml:space="preserve">2. </w:t>
        </w:r>
      </w:ins>
      <w:ins w:id="94" w:author="Sandy" w:date="2016-03-01T09:11:00Z">
        <w:r w:rsidRPr="00164B0F">
          <w:rPr>
            <w:rFonts w:eastAsia="Times New Roman"/>
            <w:b/>
            <w:bCs/>
          </w:rPr>
          <w:t>Within</w:t>
        </w:r>
        <w:r w:rsidRPr="00164B0F">
          <w:rPr>
            <w:rFonts w:eastAsia="Times New Roman"/>
            <w:b/>
            <w:bCs/>
          </w:rPr>
          <w:noBreakHyphen/>
          <w:t>Scope Alterations.</w:t>
        </w:r>
        <w:r w:rsidRPr="00164B0F">
          <w:rPr>
            <w:rFonts w:eastAsia="Times New Roman"/>
          </w:rPr>
          <w:t xml:space="preserve">  The Government reserves the right at its option to further define the focus of work in order to meet the requirements of NEPA, the National Wildlife Refuge Improvement Act of 1997 and associated environmental laws and procedures.</w:t>
        </w:r>
      </w:ins>
    </w:p>
    <w:p w:rsidR="00164B0F" w:rsidRPr="00164B0F" w:rsidRDefault="00164B0F" w:rsidP="00164B0F">
      <w:pPr>
        <w:tabs>
          <w:tab w:val="left" w:pos="0"/>
        </w:tabs>
        <w:autoSpaceDE w:val="0"/>
        <w:autoSpaceDN w:val="0"/>
        <w:adjustRightInd w:val="0"/>
        <w:rPr>
          <w:ins w:id="95" w:author="Sandy" w:date="2016-03-01T09:11:00Z"/>
          <w:rFonts w:eastAsia="Times New Roman"/>
        </w:rPr>
      </w:pPr>
    </w:p>
    <w:p w:rsidR="00164B0F" w:rsidRDefault="00164B0F" w:rsidP="00164B0F">
      <w:pPr>
        <w:rPr>
          <w:ins w:id="96" w:author="Sandy" w:date="2016-03-01T09:12:00Z"/>
          <w:rFonts w:eastAsia="Times New Roman"/>
        </w:rPr>
      </w:pPr>
      <w:ins w:id="97" w:author="Sandy" w:date="2016-03-01T09:12:00Z">
        <w:r>
          <w:rPr>
            <w:rFonts w:eastAsia="Times New Roman"/>
            <w:b/>
            <w:bCs/>
          </w:rPr>
          <w:t xml:space="preserve">3. </w:t>
        </w:r>
      </w:ins>
      <w:ins w:id="98" w:author="Sandy" w:date="2016-03-01T09:11:00Z">
        <w:r w:rsidRPr="00164B0F">
          <w:rPr>
            <w:rFonts w:eastAsia="Times New Roman"/>
            <w:b/>
            <w:bCs/>
          </w:rPr>
          <w:t>Representative of the Government</w:t>
        </w:r>
        <w:r w:rsidRPr="00164B0F">
          <w:rPr>
            <w:rFonts w:eastAsia="Times New Roman"/>
            <w:b/>
          </w:rPr>
          <w:t>.</w:t>
        </w:r>
        <w:r w:rsidRPr="00164B0F">
          <w:rPr>
            <w:rFonts w:eastAsia="Times New Roman"/>
          </w:rPr>
          <w:t xml:space="preserve">  All product(s) resulting from services provided to the Government by the Contractor or his/her sub</w:t>
        </w:r>
        <w:r w:rsidRPr="00164B0F">
          <w:rPr>
            <w:rFonts w:eastAsia="Times New Roman"/>
          </w:rPr>
          <w:noBreakHyphen/>
          <w:t xml:space="preserve">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those accepted and in the proper format, contained in documents submitted to the U.S. Government for final approval are unacceptable.  </w:t>
        </w:r>
      </w:ins>
    </w:p>
    <w:p w:rsidR="00025876" w:rsidRDefault="00025876" w:rsidP="008022D8"/>
    <w:p w:rsidR="00BB249D" w:rsidRPr="00BB249D" w:rsidRDefault="00BB249D" w:rsidP="008022D8">
      <w:pPr>
        <w:rPr>
          <w:b/>
        </w:rPr>
      </w:pPr>
      <w:r w:rsidRPr="00BB249D">
        <w:rPr>
          <w:b/>
        </w:rPr>
        <w:t>ADDITIONAL INFORMATION:</w:t>
      </w:r>
    </w:p>
    <w:p w:rsidR="00BB249D" w:rsidRPr="0040545F" w:rsidRDefault="00BB249D" w:rsidP="0040545F">
      <w:pPr>
        <w:autoSpaceDE w:val="0"/>
        <w:autoSpaceDN w:val="0"/>
        <w:adjustRightInd w:val="0"/>
      </w:pPr>
      <w:r>
        <w:t xml:space="preserve">The </w:t>
      </w:r>
      <w:r w:rsidR="0040545F">
        <w:t xml:space="preserve">Revised </w:t>
      </w:r>
      <w:r>
        <w:t xml:space="preserve">DEIS, support documents, and public comments are available at http:\\www.regulations.gov.  </w:t>
      </w:r>
      <w:r w:rsidRPr="00BB249D">
        <w:t>In the Search box,</w:t>
      </w:r>
      <w:r>
        <w:t xml:space="preserve"> </w:t>
      </w:r>
      <w:r w:rsidRPr="00BB249D">
        <w:t>enter FWS–R8–NWRS–2013–0036,</w:t>
      </w:r>
      <w:r>
        <w:t xml:space="preserve"> </w:t>
      </w:r>
      <w:r w:rsidRPr="00BB249D">
        <w:t>which is the docket number for this</w:t>
      </w:r>
      <w:r>
        <w:t xml:space="preserve"> </w:t>
      </w:r>
      <w:r w:rsidRPr="00BB249D">
        <w:t>notice</w:t>
      </w:r>
      <w:r>
        <w:t>.</w:t>
      </w:r>
      <w:r w:rsidR="0040545F" w:rsidRPr="0040545F">
        <w:t xml:space="preserve"> Then, on Open Docket Folder to access links to the DEIS and associated documents.</w:t>
      </w:r>
    </w:p>
    <w:p w:rsidR="00BB249D" w:rsidRPr="00BB249D" w:rsidRDefault="00BB249D" w:rsidP="00BB249D">
      <w:pPr>
        <w:autoSpaceDE w:val="0"/>
        <w:autoSpaceDN w:val="0"/>
        <w:adjustRightInd w:val="0"/>
      </w:pPr>
    </w:p>
    <w:p w:rsidR="00025876" w:rsidRPr="00025876" w:rsidRDefault="00025876" w:rsidP="008022D8">
      <w:pPr>
        <w:rPr>
          <w:b/>
        </w:rPr>
      </w:pPr>
      <w:r w:rsidRPr="00025876">
        <w:rPr>
          <w:b/>
        </w:rPr>
        <w:t>CONTACTS:</w:t>
      </w:r>
    </w:p>
    <w:p w:rsidR="00025876" w:rsidRDefault="00025876" w:rsidP="008022D8">
      <w:r>
        <w:t>Contracting Officer:  TBD</w:t>
      </w:r>
    </w:p>
    <w:p w:rsidR="00025876" w:rsidRDefault="007F356A" w:rsidP="008022D8">
      <w:ins w:id="99" w:author="Sandy" w:date="2016-02-29T15:59:00Z">
        <w:r>
          <w:t>Contractin</w:t>
        </w:r>
      </w:ins>
      <w:ins w:id="100" w:author="Sandy" w:date="2016-02-29T16:00:00Z">
        <w:r>
          <w:t>g</w:t>
        </w:r>
      </w:ins>
      <w:ins w:id="101" w:author="Sandy" w:date="2016-02-29T15:59:00Z">
        <w:r>
          <w:t xml:space="preserve"> Officer’s </w:t>
        </w:r>
      </w:ins>
      <w:ins w:id="102" w:author="Sandy" w:date="2016-02-29T16:00:00Z">
        <w:r>
          <w:t xml:space="preserve">Technical </w:t>
        </w:r>
      </w:ins>
      <w:ins w:id="103" w:author="Sandy" w:date="2016-02-29T15:59:00Z">
        <w:r>
          <w:t>Representative</w:t>
        </w:r>
      </w:ins>
      <w:ins w:id="104" w:author="Sandy" w:date="2016-02-29T16:00:00Z">
        <w:r>
          <w:t xml:space="preserve"> (COTR)</w:t>
        </w:r>
      </w:ins>
      <w:ins w:id="105" w:author="Sandy" w:date="2016-02-29T15:59:00Z">
        <w:r>
          <w:t>:</w:t>
        </w:r>
      </w:ins>
    </w:p>
    <w:p w:rsidR="00025876" w:rsidRPr="004E08AE" w:rsidRDefault="00025876" w:rsidP="008022D8">
      <w:del w:id="106" w:author="Gerry J McChesney" w:date="2016-06-23T10:28:00Z">
        <w:r w:rsidDel="00CC09AD">
          <w:lastRenderedPageBreak/>
          <w:delText xml:space="preserve">Project Officer/Program Manager: </w:delText>
        </w:r>
      </w:del>
      <w:r>
        <w:t xml:space="preserve">Gerry McChesney, </w:t>
      </w:r>
      <w:proofErr w:type="spellStart"/>
      <w:r>
        <w:t>Farallon</w:t>
      </w:r>
      <w:proofErr w:type="spellEnd"/>
      <w:r>
        <w:t xml:space="preserve"> National Wildlife Refuge Manager. (510) 792-0222, x222; Gerry_mcchesney@fws.gov</w:t>
      </w:r>
    </w:p>
    <w:sectPr w:rsidR="00025876" w:rsidRPr="004E08AE" w:rsidSect="00B2445B">
      <w:headerReference w:type="even" r:id="rId9"/>
      <w:headerReference w:type="default" r:id="rId10"/>
      <w:footerReference w:type="default" r:id="rId11"/>
      <w:headerReference w:type="first" r:id="rId12"/>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Roberson, Patricia" w:date="2016-02-26T15:32:00Z" w:initials="RP">
    <w:p w:rsidR="00CF1F38" w:rsidRDefault="00CF1F38">
      <w:pPr>
        <w:pStyle w:val="CommentText"/>
      </w:pPr>
      <w:r>
        <w:rPr>
          <w:rStyle w:val="CommentReference"/>
        </w:rPr>
        <w:annotationRef/>
      </w:r>
      <w:r>
        <w:t>Can we identify what additional research we need the consultant to complete?</w:t>
      </w:r>
    </w:p>
  </w:comment>
  <w:comment w:id="9" w:author="Roberson, Patricia" w:date="2016-02-26T15:58:00Z" w:initials="RP">
    <w:p w:rsidR="00C537E8" w:rsidRDefault="00C537E8">
      <w:pPr>
        <w:pStyle w:val="CommentText"/>
      </w:pPr>
      <w:r>
        <w:rPr>
          <w:rStyle w:val="CommentReference"/>
        </w:rPr>
        <w:annotationRef/>
      </w:r>
      <w:r>
        <w:t>I would keep all of the schedule type information in one section.</w:t>
      </w:r>
    </w:p>
  </w:comment>
  <w:comment w:id="10" w:author="Roberson, Patricia" w:date="2016-02-26T16:40:00Z" w:initials="RP">
    <w:p w:rsidR="003152F0" w:rsidRDefault="003152F0">
      <w:pPr>
        <w:pStyle w:val="CommentText"/>
      </w:pPr>
      <w:r>
        <w:rPr>
          <w:rStyle w:val="CommentReference"/>
        </w:rPr>
        <w:annotationRef/>
      </w:r>
      <w:r>
        <w:t>Is this the version of the FEIS that we will release to the public?  Either here or elsewhere in the scope we should tell them what type of electronic files we want (Word and pdf).  Are they going to make copies or are we?  Do you want them to draft the NOA for the Federal Register?  What about the Record of Decision – do you want them to draft that as well?</w:t>
      </w:r>
    </w:p>
  </w:comment>
  <w:comment w:id="13" w:author="Sandy" w:date="2016-07-08T16:56:00Z" w:initials="SO">
    <w:p w:rsidR="00917B3C" w:rsidRDefault="00917B3C" w:rsidP="00917B3C">
      <w:pPr>
        <w:pStyle w:val="CommentText"/>
      </w:pPr>
      <w:r>
        <w:rPr>
          <w:rStyle w:val="CommentReference"/>
        </w:rPr>
        <w:annotationRef/>
      </w:r>
      <w:proofErr w:type="spellStart"/>
      <w:r>
        <w:t>Pls</w:t>
      </w:r>
      <w:proofErr w:type="spellEnd"/>
      <w:r>
        <w:t xml:space="preserve"> see PERIOD OF PERFORMANCE sections in the EXAMPLEs. Highly recommend listing dates (and including all info) in only one place in the SOW to avoid unintentional conflicts &amp; simplify revisions/mods in the future.</w:t>
      </w:r>
    </w:p>
  </w:comment>
  <w:comment w:id="14" w:author="Roberson, Patricia" w:date="2016-07-08T16:56:00Z" w:initials="RP">
    <w:p w:rsidR="00917B3C" w:rsidRDefault="00917B3C" w:rsidP="00917B3C">
      <w:pPr>
        <w:pStyle w:val="CommentText"/>
      </w:pPr>
      <w:r>
        <w:rPr>
          <w:rStyle w:val="CommentReference"/>
        </w:rPr>
        <w:annotationRef/>
      </w:r>
      <w:r>
        <w:t>Sandy – what do you think of the specific dates below.  I’ve usually included XX number of days from the start of the contract.</w:t>
      </w:r>
    </w:p>
  </w:comment>
  <w:comment w:id="52" w:author="Sandy" w:date="2016-03-01T10:58:00Z" w:initials="SO">
    <w:p w:rsidR="00133063" w:rsidRDefault="00133063">
      <w:pPr>
        <w:pStyle w:val="CommentText"/>
      </w:pPr>
      <w:r>
        <w:rPr>
          <w:rStyle w:val="CommentReference"/>
        </w:rPr>
        <w:annotationRef/>
      </w:r>
      <w:r>
        <w:t xml:space="preserve">See SOW Examples for other </w:t>
      </w:r>
      <w:proofErr w:type="spellStart"/>
      <w:r>
        <w:t>Govt</w:t>
      </w:r>
      <w:proofErr w:type="spellEnd"/>
      <w:r>
        <w:t xml:space="preserve"> Furnished materials you may want to consider for your SOW, as applicable (i.e., determine if you or the Contractor will be responsible for:  mailing lists, public notices, Fed </w:t>
      </w:r>
      <w:proofErr w:type="spellStart"/>
      <w:r>
        <w:t>Reg</w:t>
      </w:r>
      <w:proofErr w:type="spellEnd"/>
      <w:r>
        <w:t xml:space="preserve"> notices, etc.)</w:t>
      </w:r>
    </w:p>
  </w:comment>
  <w:comment w:id="58" w:author="Sandy" w:date="2016-03-01T10:58:00Z" w:initials="SO">
    <w:p w:rsidR="00A35D74" w:rsidRDefault="00A35D74">
      <w:pPr>
        <w:pStyle w:val="CommentText"/>
      </w:pPr>
      <w:r>
        <w:rPr>
          <w:rStyle w:val="CommentReference"/>
        </w:rPr>
        <w:annotationRef/>
      </w:r>
      <w:r>
        <w:t xml:space="preserve">Although we know this is true, it could be understood that the </w:t>
      </w:r>
      <w:proofErr w:type="spellStart"/>
      <w:r>
        <w:t>Govt</w:t>
      </w:r>
      <w:proofErr w:type="spellEnd"/>
      <w:r>
        <w:t xml:space="preserve"> will do all the quality control. Recommend deleting this in a SOW.</w:t>
      </w:r>
    </w:p>
  </w:comment>
  <w:comment w:id="60" w:author="Sandy" w:date="2016-03-01T10:58:00Z" w:initials="SO">
    <w:p w:rsidR="00A21500" w:rsidRDefault="00A21500">
      <w:pPr>
        <w:pStyle w:val="CommentText"/>
      </w:pPr>
      <w:r>
        <w:rPr>
          <w:rStyle w:val="CommentReference"/>
        </w:rPr>
        <w:annotationRef/>
      </w:r>
      <w:r>
        <w:t>Perhaps the word “deliverables” could be used here instead of listing all the deliverables by name.</w:t>
      </w:r>
    </w:p>
  </w:comment>
  <w:comment w:id="72" w:author="Sandy" w:date="2016-03-01T10:58:00Z" w:initials="SO">
    <w:p w:rsidR="00A27088" w:rsidRDefault="00A27088">
      <w:pPr>
        <w:pStyle w:val="CommentText"/>
      </w:pPr>
      <w:r>
        <w:rPr>
          <w:rStyle w:val="CommentReference"/>
        </w:rPr>
        <w:annotationRef/>
      </w:r>
      <w:r w:rsidR="00AC00D8">
        <w:t>Highly r</w:t>
      </w:r>
      <w:r>
        <w:t>ecommend using a Request For Proposal</w:t>
      </w:r>
      <w:r w:rsidR="00AC00D8">
        <w:t>/Quote</w:t>
      </w:r>
      <w:r>
        <w:t xml:space="preserve"> </w:t>
      </w:r>
      <w:r w:rsidR="00AC00D8">
        <w:t>(RFP/RFQ</w:t>
      </w:r>
      <w:r>
        <w:t xml:space="preserve">) contract </w:t>
      </w:r>
      <w:r w:rsidR="00AC00D8">
        <w:t xml:space="preserve">if technical NEPA experience is more important than price for this work. </w:t>
      </w:r>
      <w:r>
        <w:t xml:space="preserve"> See EXAMPLE_1 Ruby for </w:t>
      </w:r>
      <w:r w:rsidR="00AC00D8">
        <w:t>PROPOSAL EVALUATION CRITERIA</w:t>
      </w:r>
      <w:r>
        <w:t xml:space="preserve"> that could be used to replace this paragraph.  </w:t>
      </w:r>
    </w:p>
  </w:comment>
  <w:comment w:id="73" w:author="Sandy" w:date="2016-03-01T10:58:00Z" w:initials="SO">
    <w:p w:rsidR="00AC00D8" w:rsidRDefault="00AC00D8">
      <w:pPr>
        <w:pStyle w:val="CommentText"/>
      </w:pPr>
      <w:r>
        <w:rPr>
          <w:rStyle w:val="CommentReference"/>
        </w:rPr>
        <w:annotationRef/>
      </w:r>
      <w:r>
        <w:t xml:space="preserve">These could be weighted in your selection criteria if you use the RFP/RFQ contract process. See EXAMPLE_1, 7.1 Selection Criteria, 7.2 Project Team Qualifications, </w:t>
      </w:r>
    </w:p>
  </w:comment>
  <w:comment w:id="79" w:author="Sandy" w:date="2016-03-01T10:58:00Z" w:initials="SO">
    <w:p w:rsidR="00917B63" w:rsidRDefault="00917B63">
      <w:pPr>
        <w:pStyle w:val="CommentText"/>
      </w:pPr>
      <w:r>
        <w:rPr>
          <w:rStyle w:val="CommentReference"/>
        </w:rPr>
        <w:annotationRef/>
      </w:r>
      <w:r>
        <w:t>Recommend at least adding this confidentiality paragraph to the SOW.</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CF5" w:rsidRDefault="00700CF5" w:rsidP="00B2445B">
      <w:r>
        <w:separator/>
      </w:r>
    </w:p>
  </w:endnote>
  <w:endnote w:type="continuationSeparator" w:id="0">
    <w:p w:rsidR="00700CF5" w:rsidRDefault="00700CF5" w:rsidP="00B2445B">
      <w:r>
        <w:continuationSeparator/>
      </w:r>
    </w:p>
  </w:endnote>
  <w:endnote w:type="continuationNotice" w:id="1">
    <w:p w:rsidR="00700CF5" w:rsidRDefault="00700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53844"/>
      <w:docPartObj>
        <w:docPartGallery w:val="Page Numbers (Bottom of Page)"/>
        <w:docPartUnique/>
      </w:docPartObj>
    </w:sdtPr>
    <w:sdtEndPr>
      <w:rPr>
        <w:noProof/>
      </w:rPr>
    </w:sdtEndPr>
    <w:sdtContent>
      <w:p w:rsidR="00B2445B" w:rsidRDefault="00B2445B">
        <w:pPr>
          <w:pStyle w:val="Footer"/>
          <w:jc w:val="center"/>
        </w:pPr>
        <w:r>
          <w:fldChar w:fldCharType="begin"/>
        </w:r>
        <w:r>
          <w:instrText xml:space="preserve"> PAGE   \* MERGEFORMAT </w:instrText>
        </w:r>
        <w:r>
          <w:fldChar w:fldCharType="separate"/>
        </w:r>
        <w:r w:rsidR="0095554C">
          <w:rPr>
            <w:noProof/>
          </w:rPr>
          <w:t>8</w:t>
        </w:r>
        <w:r>
          <w:rPr>
            <w:noProof/>
          </w:rPr>
          <w:fldChar w:fldCharType="end"/>
        </w:r>
      </w:p>
    </w:sdtContent>
  </w:sdt>
  <w:p w:rsidR="00B2445B" w:rsidRDefault="00B24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CF5" w:rsidRDefault="00700CF5" w:rsidP="00B2445B">
      <w:r>
        <w:separator/>
      </w:r>
    </w:p>
  </w:footnote>
  <w:footnote w:type="continuationSeparator" w:id="0">
    <w:p w:rsidR="00700CF5" w:rsidRDefault="00700CF5" w:rsidP="00B2445B">
      <w:r>
        <w:continuationSeparator/>
      </w:r>
    </w:p>
  </w:footnote>
  <w:footnote w:type="continuationNotice" w:id="1">
    <w:p w:rsidR="00700CF5" w:rsidRDefault="00700C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95554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95554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98" w:rsidRDefault="0095554C" w:rsidP="009C4698">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79"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ins w:id="107" w:author="Sandy" w:date="2016-02-29T15:42:00Z">
      <w:r w:rsidR="00C90F1E">
        <w:t xml:space="preserve">Administrative </w:t>
      </w:r>
    </w:ins>
    <w:r w:rsidR="009C4698">
      <w:t xml:space="preserve">DRAFT   </w:t>
    </w:r>
    <w:r w:rsidR="00E70A3E">
      <w:t>2/2</w:t>
    </w:r>
    <w:r w:rsidR="00E71234">
      <w:t>5</w:t>
    </w:r>
    <w:r w:rsidR="00E70A3E">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F2F46"/>
    <w:multiLevelType w:val="hybridMultilevel"/>
    <w:tmpl w:val="4CE8CBC0"/>
    <w:lvl w:ilvl="0" w:tplc="DB282DD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F41057B"/>
    <w:multiLevelType w:val="hybridMultilevel"/>
    <w:tmpl w:val="2138DC7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2FD5029"/>
    <w:multiLevelType w:val="hybridMultilevel"/>
    <w:tmpl w:val="D9DEDBB4"/>
    <w:lvl w:ilvl="0" w:tplc="15744FD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0C6A78"/>
    <w:multiLevelType w:val="hybridMultilevel"/>
    <w:tmpl w:val="9476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2E7B0F"/>
    <w:multiLevelType w:val="hybridMultilevel"/>
    <w:tmpl w:val="7520F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921256"/>
    <w:multiLevelType w:val="hybridMultilevel"/>
    <w:tmpl w:val="5A3AF3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FE6758"/>
    <w:multiLevelType w:val="hybridMultilevel"/>
    <w:tmpl w:val="DD7A4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6D385A51"/>
    <w:multiLevelType w:val="hybridMultilevel"/>
    <w:tmpl w:val="28B2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3"/>
  </w:num>
  <w:num w:numId="4">
    <w:abstractNumId w:val="2"/>
  </w:num>
  <w:num w:numId="5">
    <w:abstractNumId w:val="1"/>
  </w:num>
  <w:num w:numId="6">
    <w:abstractNumId w:val="5"/>
  </w:num>
  <w:num w:numId="7">
    <w:abstractNumId w:val="0"/>
  </w:num>
  <w:num w:numId="8">
    <w:abstractNumId w:val="14"/>
  </w:num>
  <w:num w:numId="9">
    <w:abstractNumId w:val="12"/>
  </w:num>
  <w:num w:numId="10">
    <w:abstractNumId w:val="16"/>
  </w:num>
  <w:num w:numId="11">
    <w:abstractNumId w:val="6"/>
  </w:num>
  <w:num w:numId="12">
    <w:abstractNumId w:val="4"/>
  </w:num>
  <w:num w:numId="13">
    <w:abstractNumId w:val="11"/>
  </w:num>
  <w:num w:numId="14">
    <w:abstractNumId w:val="15"/>
  </w:num>
  <w:num w:numId="15">
    <w:abstractNumId w:val="8"/>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2C28"/>
    <w:rsid w:val="00006985"/>
    <w:rsid w:val="0001772E"/>
    <w:rsid w:val="00025876"/>
    <w:rsid w:val="0002687D"/>
    <w:rsid w:val="00027C47"/>
    <w:rsid w:val="00034E56"/>
    <w:rsid w:val="0005065C"/>
    <w:rsid w:val="0005420B"/>
    <w:rsid w:val="000574EC"/>
    <w:rsid w:val="000652E3"/>
    <w:rsid w:val="000664EB"/>
    <w:rsid w:val="000876B6"/>
    <w:rsid w:val="000A7F18"/>
    <w:rsid w:val="000D6792"/>
    <w:rsid w:val="000E0F2D"/>
    <w:rsid w:val="000E7067"/>
    <w:rsid w:val="001022A7"/>
    <w:rsid w:val="00110B1B"/>
    <w:rsid w:val="00123910"/>
    <w:rsid w:val="00133063"/>
    <w:rsid w:val="00146087"/>
    <w:rsid w:val="00156D68"/>
    <w:rsid w:val="00164B0F"/>
    <w:rsid w:val="001766DA"/>
    <w:rsid w:val="00176AA2"/>
    <w:rsid w:val="00192746"/>
    <w:rsid w:val="001C518A"/>
    <w:rsid w:val="001E1C11"/>
    <w:rsid w:val="001E3C40"/>
    <w:rsid w:val="001F0CF6"/>
    <w:rsid w:val="001F2DE1"/>
    <w:rsid w:val="00212C96"/>
    <w:rsid w:val="00233BC9"/>
    <w:rsid w:val="00235586"/>
    <w:rsid w:val="00235CC7"/>
    <w:rsid w:val="00241372"/>
    <w:rsid w:val="002417B0"/>
    <w:rsid w:val="0024490D"/>
    <w:rsid w:val="00262260"/>
    <w:rsid w:val="00266C2D"/>
    <w:rsid w:val="0026785E"/>
    <w:rsid w:val="002679EA"/>
    <w:rsid w:val="002715FD"/>
    <w:rsid w:val="002A6465"/>
    <w:rsid w:val="002B683D"/>
    <w:rsid w:val="002C083C"/>
    <w:rsid w:val="002F349F"/>
    <w:rsid w:val="003152F0"/>
    <w:rsid w:val="00331106"/>
    <w:rsid w:val="003335F1"/>
    <w:rsid w:val="0033451A"/>
    <w:rsid w:val="00337C2C"/>
    <w:rsid w:val="003446F2"/>
    <w:rsid w:val="0035779E"/>
    <w:rsid w:val="0037691A"/>
    <w:rsid w:val="0037695F"/>
    <w:rsid w:val="003C1D0D"/>
    <w:rsid w:val="003D045C"/>
    <w:rsid w:val="003F6027"/>
    <w:rsid w:val="0040545F"/>
    <w:rsid w:val="00417FCC"/>
    <w:rsid w:val="00424022"/>
    <w:rsid w:val="004908C0"/>
    <w:rsid w:val="004961B2"/>
    <w:rsid w:val="00496E73"/>
    <w:rsid w:val="004A18F5"/>
    <w:rsid w:val="004A62EB"/>
    <w:rsid w:val="004B0748"/>
    <w:rsid w:val="004C78B3"/>
    <w:rsid w:val="004E08AE"/>
    <w:rsid w:val="004E13D8"/>
    <w:rsid w:val="004E253B"/>
    <w:rsid w:val="004F7966"/>
    <w:rsid w:val="00520A92"/>
    <w:rsid w:val="00566420"/>
    <w:rsid w:val="00575F45"/>
    <w:rsid w:val="005772B9"/>
    <w:rsid w:val="0058019E"/>
    <w:rsid w:val="005938D3"/>
    <w:rsid w:val="005B2C3D"/>
    <w:rsid w:val="005B52AC"/>
    <w:rsid w:val="005C4B78"/>
    <w:rsid w:val="005E55F1"/>
    <w:rsid w:val="005E6E3F"/>
    <w:rsid w:val="005E751F"/>
    <w:rsid w:val="005F3ACA"/>
    <w:rsid w:val="006008E8"/>
    <w:rsid w:val="006058FD"/>
    <w:rsid w:val="0061619E"/>
    <w:rsid w:val="006211C7"/>
    <w:rsid w:val="00621860"/>
    <w:rsid w:val="00623B88"/>
    <w:rsid w:val="006500A9"/>
    <w:rsid w:val="0066384D"/>
    <w:rsid w:val="00666A2E"/>
    <w:rsid w:val="006769B0"/>
    <w:rsid w:val="0068166D"/>
    <w:rsid w:val="00682BD9"/>
    <w:rsid w:val="00694B97"/>
    <w:rsid w:val="006B4AB7"/>
    <w:rsid w:val="006C101F"/>
    <w:rsid w:val="006C2AE6"/>
    <w:rsid w:val="006D43AA"/>
    <w:rsid w:val="006E2DB2"/>
    <w:rsid w:val="006E558D"/>
    <w:rsid w:val="006F17DE"/>
    <w:rsid w:val="00700CF5"/>
    <w:rsid w:val="00705B19"/>
    <w:rsid w:val="00707600"/>
    <w:rsid w:val="00712F0F"/>
    <w:rsid w:val="0071355C"/>
    <w:rsid w:val="007165F9"/>
    <w:rsid w:val="00730F48"/>
    <w:rsid w:val="0073421A"/>
    <w:rsid w:val="00740593"/>
    <w:rsid w:val="00770330"/>
    <w:rsid w:val="00775107"/>
    <w:rsid w:val="007A37B5"/>
    <w:rsid w:val="007E329F"/>
    <w:rsid w:val="007E3601"/>
    <w:rsid w:val="007F356A"/>
    <w:rsid w:val="008022D8"/>
    <w:rsid w:val="00804FB8"/>
    <w:rsid w:val="008115AC"/>
    <w:rsid w:val="00830143"/>
    <w:rsid w:val="0083132B"/>
    <w:rsid w:val="00834A2C"/>
    <w:rsid w:val="00843AB8"/>
    <w:rsid w:val="0085130D"/>
    <w:rsid w:val="00852B9C"/>
    <w:rsid w:val="00877E3A"/>
    <w:rsid w:val="00882AC4"/>
    <w:rsid w:val="00884701"/>
    <w:rsid w:val="008A74BB"/>
    <w:rsid w:val="008C1785"/>
    <w:rsid w:val="008D3C47"/>
    <w:rsid w:val="008E14BE"/>
    <w:rsid w:val="008E37E3"/>
    <w:rsid w:val="008E6910"/>
    <w:rsid w:val="008F7406"/>
    <w:rsid w:val="00901DCB"/>
    <w:rsid w:val="00901FE4"/>
    <w:rsid w:val="009149D8"/>
    <w:rsid w:val="009170B3"/>
    <w:rsid w:val="00917B3C"/>
    <w:rsid w:val="00917B63"/>
    <w:rsid w:val="00927F3B"/>
    <w:rsid w:val="0095554C"/>
    <w:rsid w:val="0098056A"/>
    <w:rsid w:val="00996410"/>
    <w:rsid w:val="009B4C7E"/>
    <w:rsid w:val="009B6A6B"/>
    <w:rsid w:val="009C2E78"/>
    <w:rsid w:val="009C4698"/>
    <w:rsid w:val="009C6983"/>
    <w:rsid w:val="009C720D"/>
    <w:rsid w:val="009E42A0"/>
    <w:rsid w:val="009E497F"/>
    <w:rsid w:val="009F04A7"/>
    <w:rsid w:val="00A14ED8"/>
    <w:rsid w:val="00A20F65"/>
    <w:rsid w:val="00A21500"/>
    <w:rsid w:val="00A27088"/>
    <w:rsid w:val="00A279E2"/>
    <w:rsid w:val="00A344C2"/>
    <w:rsid w:val="00A35D74"/>
    <w:rsid w:val="00A456FA"/>
    <w:rsid w:val="00A50FD4"/>
    <w:rsid w:val="00A7783A"/>
    <w:rsid w:val="00A953E0"/>
    <w:rsid w:val="00A959EC"/>
    <w:rsid w:val="00AA02D7"/>
    <w:rsid w:val="00AA500A"/>
    <w:rsid w:val="00AC00D8"/>
    <w:rsid w:val="00AC2154"/>
    <w:rsid w:val="00AD557A"/>
    <w:rsid w:val="00AE2A0D"/>
    <w:rsid w:val="00AF7A0B"/>
    <w:rsid w:val="00B12715"/>
    <w:rsid w:val="00B2445B"/>
    <w:rsid w:val="00B37642"/>
    <w:rsid w:val="00B46C3C"/>
    <w:rsid w:val="00B70BFB"/>
    <w:rsid w:val="00B717D9"/>
    <w:rsid w:val="00BA3778"/>
    <w:rsid w:val="00BB249D"/>
    <w:rsid w:val="00BB4D99"/>
    <w:rsid w:val="00BC6E0E"/>
    <w:rsid w:val="00BE007F"/>
    <w:rsid w:val="00BE6446"/>
    <w:rsid w:val="00BF6EC6"/>
    <w:rsid w:val="00C0127E"/>
    <w:rsid w:val="00C013BA"/>
    <w:rsid w:val="00C146DF"/>
    <w:rsid w:val="00C17063"/>
    <w:rsid w:val="00C205A2"/>
    <w:rsid w:val="00C303C5"/>
    <w:rsid w:val="00C311DE"/>
    <w:rsid w:val="00C537E8"/>
    <w:rsid w:val="00C76D02"/>
    <w:rsid w:val="00C85D41"/>
    <w:rsid w:val="00C90F1E"/>
    <w:rsid w:val="00C94FA1"/>
    <w:rsid w:val="00CA1C3C"/>
    <w:rsid w:val="00CC09AD"/>
    <w:rsid w:val="00CC6C40"/>
    <w:rsid w:val="00CD6824"/>
    <w:rsid w:val="00CF1F38"/>
    <w:rsid w:val="00D00951"/>
    <w:rsid w:val="00D34FEB"/>
    <w:rsid w:val="00D3543B"/>
    <w:rsid w:val="00D467C8"/>
    <w:rsid w:val="00D84D6A"/>
    <w:rsid w:val="00D96E2B"/>
    <w:rsid w:val="00DB1CCE"/>
    <w:rsid w:val="00DB3854"/>
    <w:rsid w:val="00DB71BD"/>
    <w:rsid w:val="00DE478A"/>
    <w:rsid w:val="00DF0A34"/>
    <w:rsid w:val="00E0683A"/>
    <w:rsid w:val="00E21232"/>
    <w:rsid w:val="00E2515E"/>
    <w:rsid w:val="00E253A9"/>
    <w:rsid w:val="00E26CA6"/>
    <w:rsid w:val="00E33A50"/>
    <w:rsid w:val="00E70A3E"/>
    <w:rsid w:val="00E71234"/>
    <w:rsid w:val="00E759DE"/>
    <w:rsid w:val="00E7693F"/>
    <w:rsid w:val="00EA5819"/>
    <w:rsid w:val="00EB1DD7"/>
    <w:rsid w:val="00EB26B4"/>
    <w:rsid w:val="00EB277B"/>
    <w:rsid w:val="00EC7D1B"/>
    <w:rsid w:val="00EE52CF"/>
    <w:rsid w:val="00F34C3D"/>
    <w:rsid w:val="00F41AFE"/>
    <w:rsid w:val="00F866CA"/>
    <w:rsid w:val="00FA1882"/>
    <w:rsid w:val="00FA2483"/>
    <w:rsid w:val="00FB2227"/>
    <w:rsid w:val="00FC623B"/>
    <w:rsid w:val="00FD440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52789044-6A6E-4BE6-B299-4958D4F374FB}"/>
</file>

<file path=customXml/itemProps2.xml><?xml version="1.0" encoding="utf-8"?>
<ds:datastoreItem xmlns:ds="http://schemas.openxmlformats.org/officeDocument/2006/customXml" ds:itemID="{08C22FB4-BB5A-4C04-9319-E2E0B023A793}"/>
</file>

<file path=customXml/itemProps3.xml><?xml version="1.0" encoding="utf-8"?>
<ds:datastoreItem xmlns:ds="http://schemas.openxmlformats.org/officeDocument/2006/customXml" ds:itemID="{CC00EDC9-1522-4A8F-B3A1-A77C774D21BE}"/>
</file>

<file path=docProps/app.xml><?xml version="1.0" encoding="utf-8"?>
<Properties xmlns="http://schemas.openxmlformats.org/officeDocument/2006/extended-properties" xmlns:vt="http://schemas.openxmlformats.org/officeDocument/2006/docPropsVTypes">
  <Template>Normal.dotm</Template>
  <TotalTime>82</TotalTime>
  <Pages>12</Pages>
  <Words>4868</Words>
  <Characters>27752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Gerry J McChesney</cp:lastModifiedBy>
  <cp:revision>11</cp:revision>
  <dcterms:created xsi:type="dcterms:W3CDTF">2016-07-08T22:48:00Z</dcterms:created>
  <dcterms:modified xsi:type="dcterms:W3CDTF">2016-07-09T00:14:00Z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